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14C3D9" w14:textId="6B676BC9" w:rsidR="009F597E" w:rsidRPr="00635674" w:rsidRDefault="00942CA3" w:rsidP="00446306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MEMORANDUM </w:t>
      </w:r>
      <w:r w:rsidR="009F597E" w:rsidRPr="00635674">
        <w:rPr>
          <w:rFonts w:ascii="Times New Roman" w:hAnsi="Times New Roman" w:cs="Times New Roman"/>
          <w:b/>
          <w:sz w:val="52"/>
          <w:szCs w:val="52"/>
        </w:rPr>
        <w:t>O</w:t>
      </w:r>
      <w:r w:rsidR="00585689">
        <w:rPr>
          <w:rFonts w:ascii="Times New Roman" w:hAnsi="Times New Roman" w:cs="Times New Roman"/>
          <w:b/>
          <w:sz w:val="52"/>
          <w:szCs w:val="52"/>
        </w:rPr>
        <w:t> </w:t>
      </w:r>
      <w:r w:rsidR="009F597E" w:rsidRPr="005638D9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SPOLUPRÁCI</w:t>
      </w:r>
    </w:p>
    <w:p w14:paraId="25AA3752" w14:textId="799EE8B7" w:rsidR="009F597E" w:rsidRPr="00635674" w:rsidRDefault="009F597E" w:rsidP="0044630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35674">
        <w:rPr>
          <w:rFonts w:ascii="Times New Roman" w:hAnsi="Times New Roman" w:cs="Times New Roman"/>
          <w:b/>
          <w:sz w:val="32"/>
          <w:szCs w:val="32"/>
        </w:rPr>
        <w:t xml:space="preserve">na príprave Integrovanej územnej stratégie </w:t>
      </w:r>
    </w:p>
    <w:p w14:paraId="0E191650" w14:textId="5238F541" w:rsidR="009F597E" w:rsidRPr="00635674" w:rsidRDefault="009F597E" w:rsidP="0044630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35674">
        <w:rPr>
          <w:rFonts w:ascii="Times New Roman" w:hAnsi="Times New Roman" w:cs="Times New Roman"/>
          <w:b/>
          <w:sz w:val="32"/>
          <w:szCs w:val="32"/>
        </w:rPr>
        <w:t>udržateľného mestského rozvoja „</w:t>
      </w:r>
      <w:r w:rsidR="00B824E7" w:rsidRPr="0063567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77F22">
        <w:rPr>
          <w:rFonts w:ascii="Times New Roman" w:hAnsi="Times New Roman" w:cs="Times New Roman"/>
          <w:b/>
          <w:sz w:val="32"/>
          <w:szCs w:val="32"/>
        </w:rPr>
        <w:t>Humenné</w:t>
      </w:r>
      <w:r w:rsidRPr="00635674">
        <w:rPr>
          <w:rFonts w:ascii="Times New Roman" w:hAnsi="Times New Roman" w:cs="Times New Roman"/>
          <w:b/>
          <w:sz w:val="32"/>
          <w:szCs w:val="32"/>
        </w:rPr>
        <w:t>“</w:t>
      </w:r>
    </w:p>
    <w:p w14:paraId="7379C683" w14:textId="6F54B063" w:rsidR="009F597E" w:rsidRPr="00457A2E" w:rsidRDefault="009F597E" w:rsidP="004463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1C18C6C" w14:textId="77777777" w:rsidR="009F597E" w:rsidRPr="00457A2E" w:rsidRDefault="009F597E" w:rsidP="004463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457A2E">
        <w:rPr>
          <w:rFonts w:ascii="Times New Roman" w:hAnsi="Times New Roman" w:cs="Times New Roman"/>
          <w:b/>
          <w:sz w:val="56"/>
          <w:szCs w:val="56"/>
        </w:rPr>
        <w:t>________________________________</w:t>
      </w:r>
    </w:p>
    <w:p w14:paraId="5CEA9FFA" w14:textId="77777777" w:rsidR="0034723F" w:rsidRDefault="0034723F" w:rsidP="004463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934D664" w14:textId="54A479E7" w:rsidR="009F597E" w:rsidRPr="00457A2E" w:rsidRDefault="0029559A" w:rsidP="004463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z</w:t>
      </w:r>
      <w:r w:rsidR="00E95B58">
        <w:rPr>
          <w:rFonts w:ascii="Times New Roman" w:hAnsi="Times New Roman" w:cs="Times New Roman"/>
          <w:b/>
          <w:bCs/>
          <w:sz w:val="28"/>
          <w:szCs w:val="28"/>
        </w:rPr>
        <w:t>účastnené</w:t>
      </w:r>
      <w:r w:rsidR="006F13B5" w:rsidRPr="00457A2E">
        <w:rPr>
          <w:rFonts w:ascii="Times New Roman" w:hAnsi="Times New Roman" w:cs="Times New Roman"/>
          <w:b/>
          <w:bCs/>
          <w:sz w:val="28"/>
          <w:szCs w:val="28"/>
        </w:rPr>
        <w:t xml:space="preserve"> strany</w:t>
      </w:r>
      <w:r w:rsidR="009F597E" w:rsidRPr="00457A2E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14:paraId="3311ED00" w14:textId="77777777" w:rsidR="009F597E" w:rsidRPr="00457A2E" w:rsidRDefault="009F597E" w:rsidP="00446306">
      <w:pPr>
        <w:pStyle w:val="Default"/>
        <w:rPr>
          <w:bCs/>
        </w:rPr>
      </w:pPr>
    </w:p>
    <w:p w14:paraId="51BDE9C6" w14:textId="7967B6EB" w:rsidR="009F597E" w:rsidRPr="00457A2E" w:rsidRDefault="009F597E" w:rsidP="00446306">
      <w:pPr>
        <w:pStyle w:val="Default"/>
        <w:rPr>
          <w:b/>
          <w:bCs/>
        </w:rPr>
      </w:pPr>
      <w:r w:rsidRPr="00457A2E">
        <w:rPr>
          <w:b/>
          <w:bCs/>
        </w:rPr>
        <w:t xml:space="preserve">Mesto  </w:t>
      </w:r>
      <w:r w:rsidR="00077F22">
        <w:rPr>
          <w:b/>
          <w:bCs/>
        </w:rPr>
        <w:t>Humenné</w:t>
      </w:r>
      <w:r w:rsidRPr="00457A2E">
        <w:rPr>
          <w:b/>
          <w:bCs/>
        </w:rPr>
        <w:t xml:space="preserve"> </w:t>
      </w:r>
    </w:p>
    <w:p w14:paraId="7DBE236C" w14:textId="210E4000" w:rsidR="009F597E" w:rsidRPr="00457A2E" w:rsidRDefault="009F597E" w:rsidP="00446306">
      <w:pPr>
        <w:pStyle w:val="Default"/>
        <w:tabs>
          <w:tab w:val="left" w:pos="1985"/>
        </w:tabs>
      </w:pPr>
      <w:r w:rsidRPr="00457A2E">
        <w:rPr>
          <w:bCs/>
        </w:rPr>
        <w:t>sídlo:</w:t>
      </w:r>
      <w:r w:rsidR="00077F22">
        <w:rPr>
          <w:bCs/>
        </w:rPr>
        <w:t xml:space="preserve"> </w:t>
      </w:r>
      <w:proofErr w:type="spellStart"/>
      <w:r w:rsidR="00077F22">
        <w:rPr>
          <w:bCs/>
        </w:rPr>
        <w:t>Kukorelliho</w:t>
      </w:r>
      <w:proofErr w:type="spellEnd"/>
      <w:r w:rsidR="00077F22">
        <w:rPr>
          <w:bCs/>
        </w:rPr>
        <w:t xml:space="preserve"> 34, 066 28  Humenné</w:t>
      </w:r>
      <w:r w:rsidRPr="00457A2E">
        <w:rPr>
          <w:bCs/>
        </w:rPr>
        <w:tab/>
      </w:r>
    </w:p>
    <w:p w14:paraId="0261E5EB" w14:textId="2E97F700" w:rsidR="009F597E" w:rsidRPr="00457A2E" w:rsidRDefault="009F597E" w:rsidP="00446306">
      <w:pPr>
        <w:pStyle w:val="Default"/>
        <w:tabs>
          <w:tab w:val="left" w:pos="1985"/>
        </w:tabs>
        <w:rPr>
          <w:bCs/>
        </w:rPr>
      </w:pPr>
      <w:r w:rsidRPr="00457A2E">
        <w:rPr>
          <w:bCs/>
        </w:rPr>
        <w:t>štatutárny orgán:</w:t>
      </w:r>
      <w:r w:rsidR="00077F22">
        <w:rPr>
          <w:bCs/>
        </w:rPr>
        <w:t xml:space="preserve"> PhDr. Ing. Miloš </w:t>
      </w:r>
      <w:proofErr w:type="spellStart"/>
      <w:r w:rsidR="00077F22">
        <w:rPr>
          <w:bCs/>
        </w:rPr>
        <w:t>Meričko</w:t>
      </w:r>
      <w:proofErr w:type="spellEnd"/>
      <w:r w:rsidR="00077F22">
        <w:rPr>
          <w:bCs/>
        </w:rPr>
        <w:t>, primátor mesta</w:t>
      </w:r>
      <w:r w:rsidRPr="00457A2E">
        <w:rPr>
          <w:bCs/>
        </w:rPr>
        <w:tab/>
      </w:r>
    </w:p>
    <w:p w14:paraId="00BE0945" w14:textId="64192C0A" w:rsidR="009F597E" w:rsidRPr="00457A2E" w:rsidRDefault="009F597E" w:rsidP="00446306">
      <w:pPr>
        <w:pStyle w:val="Default"/>
        <w:tabs>
          <w:tab w:val="left" w:pos="1985"/>
        </w:tabs>
        <w:rPr>
          <w:bCs/>
        </w:rPr>
      </w:pPr>
      <w:r w:rsidRPr="00457A2E">
        <w:rPr>
          <w:bCs/>
        </w:rPr>
        <w:t>IČO:</w:t>
      </w:r>
      <w:r w:rsidR="00077F22">
        <w:rPr>
          <w:bCs/>
        </w:rPr>
        <w:t xml:space="preserve"> 00323021</w:t>
      </w:r>
    </w:p>
    <w:p w14:paraId="15764595" w14:textId="77777777" w:rsidR="009F597E" w:rsidRPr="00457A2E" w:rsidRDefault="009F597E" w:rsidP="00446306">
      <w:pPr>
        <w:pStyle w:val="Default"/>
        <w:rPr>
          <w:bCs/>
        </w:rPr>
      </w:pPr>
    </w:p>
    <w:p w14:paraId="7558215D" w14:textId="77777777" w:rsidR="009F597E" w:rsidRPr="00457A2E" w:rsidRDefault="009F597E" w:rsidP="00446306">
      <w:pPr>
        <w:pStyle w:val="Default"/>
        <w:rPr>
          <w:b/>
          <w:bCs/>
        </w:rPr>
      </w:pPr>
      <w:r w:rsidRPr="00457A2E">
        <w:rPr>
          <w:b/>
          <w:bCs/>
        </w:rPr>
        <w:t>a</w:t>
      </w:r>
    </w:p>
    <w:p w14:paraId="5104DB5C" w14:textId="77777777" w:rsidR="009F597E" w:rsidRPr="00457A2E" w:rsidRDefault="009F597E" w:rsidP="00446306">
      <w:pPr>
        <w:pStyle w:val="Default"/>
        <w:rPr>
          <w:bCs/>
        </w:rPr>
      </w:pPr>
    </w:p>
    <w:p w14:paraId="42603E1A" w14:textId="1637F9E6" w:rsidR="009F597E" w:rsidRPr="00457A2E" w:rsidRDefault="009F597E" w:rsidP="00446306">
      <w:pPr>
        <w:pStyle w:val="Default"/>
        <w:rPr>
          <w:b/>
          <w:bCs/>
        </w:rPr>
      </w:pPr>
      <w:r w:rsidRPr="00457A2E">
        <w:rPr>
          <w:b/>
          <w:bCs/>
        </w:rPr>
        <w:t xml:space="preserve">Obec  </w:t>
      </w:r>
      <w:r w:rsidR="00077F22">
        <w:rPr>
          <w:b/>
          <w:bCs/>
        </w:rPr>
        <w:t>Kamenica nad Cirochou</w:t>
      </w:r>
      <w:r w:rsidRPr="00457A2E">
        <w:rPr>
          <w:b/>
          <w:bCs/>
        </w:rPr>
        <w:t xml:space="preserve"> </w:t>
      </w:r>
    </w:p>
    <w:p w14:paraId="013B3195" w14:textId="41CD7BCF" w:rsidR="009F597E" w:rsidRPr="00457A2E" w:rsidRDefault="009F597E" w:rsidP="00446306">
      <w:pPr>
        <w:pStyle w:val="Default"/>
        <w:tabs>
          <w:tab w:val="left" w:pos="1985"/>
        </w:tabs>
      </w:pPr>
      <w:r w:rsidRPr="00457A2E">
        <w:rPr>
          <w:bCs/>
        </w:rPr>
        <w:t>sídlo:</w:t>
      </w:r>
      <w:r w:rsidR="00077F22">
        <w:rPr>
          <w:bCs/>
        </w:rPr>
        <w:t xml:space="preserve"> Obecný úrad Kamenica nad Cirochou, Humenská 555/6,</w:t>
      </w:r>
      <w:r w:rsidR="00200745">
        <w:rPr>
          <w:bCs/>
        </w:rPr>
        <w:t xml:space="preserve">                                                   </w:t>
      </w:r>
      <w:r w:rsidR="00077F22">
        <w:rPr>
          <w:bCs/>
        </w:rPr>
        <w:t xml:space="preserve"> 067 83 Kamenica nad Cirochou </w:t>
      </w:r>
      <w:r w:rsidRPr="00457A2E">
        <w:rPr>
          <w:bCs/>
        </w:rPr>
        <w:tab/>
      </w:r>
    </w:p>
    <w:p w14:paraId="56E9D534" w14:textId="077F82E7" w:rsidR="009F597E" w:rsidRPr="00457A2E" w:rsidRDefault="009F597E" w:rsidP="00446306">
      <w:pPr>
        <w:pStyle w:val="Default"/>
        <w:tabs>
          <w:tab w:val="left" w:pos="1985"/>
        </w:tabs>
        <w:rPr>
          <w:bCs/>
        </w:rPr>
      </w:pPr>
      <w:r w:rsidRPr="00457A2E">
        <w:rPr>
          <w:bCs/>
        </w:rPr>
        <w:t>štatutárny orgán:</w:t>
      </w:r>
      <w:r w:rsidR="00200745">
        <w:rPr>
          <w:bCs/>
        </w:rPr>
        <w:t xml:space="preserve"> Ing. Monika </w:t>
      </w:r>
      <w:proofErr w:type="spellStart"/>
      <w:r w:rsidR="00200745">
        <w:rPr>
          <w:bCs/>
        </w:rPr>
        <w:t>Hamaďaková</w:t>
      </w:r>
      <w:proofErr w:type="spellEnd"/>
      <w:r w:rsidR="00200745">
        <w:rPr>
          <w:bCs/>
        </w:rPr>
        <w:t>, starostka obce</w:t>
      </w:r>
      <w:r w:rsidRPr="00457A2E">
        <w:rPr>
          <w:bCs/>
        </w:rPr>
        <w:tab/>
      </w:r>
    </w:p>
    <w:p w14:paraId="63A50EF2" w14:textId="10627663" w:rsidR="009F597E" w:rsidRPr="00200745" w:rsidRDefault="009F597E" w:rsidP="00446306">
      <w:pPr>
        <w:pStyle w:val="Default"/>
        <w:rPr>
          <w:bCs/>
        </w:rPr>
      </w:pPr>
      <w:r w:rsidRPr="00457A2E">
        <w:rPr>
          <w:bCs/>
        </w:rPr>
        <w:t>IČO:</w:t>
      </w:r>
      <w:r w:rsidR="00200745">
        <w:rPr>
          <w:bCs/>
        </w:rPr>
        <w:t xml:space="preserve"> </w:t>
      </w:r>
      <w:r w:rsidR="00200745" w:rsidRPr="00200745">
        <w:rPr>
          <w:shd w:val="clear" w:color="auto" w:fill="FFFFFF"/>
        </w:rPr>
        <w:t>00323101</w:t>
      </w:r>
    </w:p>
    <w:p w14:paraId="4E3B4429" w14:textId="77777777" w:rsidR="009F597E" w:rsidRPr="00457A2E" w:rsidRDefault="009F597E" w:rsidP="00446306">
      <w:pPr>
        <w:pStyle w:val="Default"/>
        <w:rPr>
          <w:bCs/>
        </w:rPr>
      </w:pPr>
    </w:p>
    <w:p w14:paraId="52B2C876" w14:textId="77777777" w:rsidR="009F597E" w:rsidRPr="00457A2E" w:rsidRDefault="009F597E" w:rsidP="00446306">
      <w:pPr>
        <w:pStyle w:val="Default"/>
        <w:rPr>
          <w:b/>
          <w:bCs/>
        </w:rPr>
      </w:pPr>
      <w:r w:rsidRPr="00457A2E">
        <w:rPr>
          <w:b/>
          <w:bCs/>
        </w:rPr>
        <w:t>a</w:t>
      </w:r>
    </w:p>
    <w:p w14:paraId="2FC14277" w14:textId="77777777" w:rsidR="009F597E" w:rsidRPr="00457A2E" w:rsidRDefault="009F597E" w:rsidP="00446306">
      <w:pPr>
        <w:pStyle w:val="Default"/>
        <w:rPr>
          <w:bCs/>
        </w:rPr>
      </w:pPr>
    </w:p>
    <w:p w14:paraId="241FA2C7" w14:textId="35D91ECF" w:rsidR="009F597E" w:rsidRPr="00457A2E" w:rsidRDefault="009F597E" w:rsidP="00446306">
      <w:pPr>
        <w:pStyle w:val="Default"/>
        <w:rPr>
          <w:b/>
          <w:bCs/>
        </w:rPr>
      </w:pPr>
      <w:r w:rsidRPr="00457A2E">
        <w:rPr>
          <w:b/>
          <w:bCs/>
        </w:rPr>
        <w:t xml:space="preserve">Obec  </w:t>
      </w:r>
      <w:r w:rsidR="00077F22">
        <w:rPr>
          <w:b/>
          <w:bCs/>
        </w:rPr>
        <w:t>Brekov</w:t>
      </w:r>
      <w:r w:rsidRPr="00457A2E">
        <w:rPr>
          <w:b/>
          <w:bCs/>
        </w:rPr>
        <w:t xml:space="preserve"> </w:t>
      </w:r>
    </w:p>
    <w:p w14:paraId="6CB47412" w14:textId="23E9A6E1" w:rsidR="009F597E" w:rsidRPr="00457A2E" w:rsidRDefault="009F597E" w:rsidP="00446306">
      <w:pPr>
        <w:pStyle w:val="Default"/>
        <w:tabs>
          <w:tab w:val="left" w:pos="1985"/>
        </w:tabs>
      </w:pPr>
      <w:r w:rsidRPr="00457A2E">
        <w:rPr>
          <w:bCs/>
        </w:rPr>
        <w:t>sídlo:</w:t>
      </w:r>
      <w:r w:rsidR="00200745">
        <w:rPr>
          <w:bCs/>
        </w:rPr>
        <w:t xml:space="preserve"> Obecný úrad Brekov, Brekov 226, 066 01  Humenné</w:t>
      </w:r>
      <w:r w:rsidRPr="00457A2E">
        <w:rPr>
          <w:bCs/>
        </w:rPr>
        <w:tab/>
      </w:r>
    </w:p>
    <w:p w14:paraId="61D5D730" w14:textId="6C095323" w:rsidR="009F597E" w:rsidRPr="00457A2E" w:rsidRDefault="009F597E" w:rsidP="00446306">
      <w:pPr>
        <w:pStyle w:val="Default"/>
        <w:tabs>
          <w:tab w:val="left" w:pos="1985"/>
        </w:tabs>
        <w:rPr>
          <w:bCs/>
        </w:rPr>
      </w:pPr>
      <w:r w:rsidRPr="00457A2E">
        <w:rPr>
          <w:bCs/>
        </w:rPr>
        <w:t>štatutárny orgán:</w:t>
      </w:r>
      <w:r w:rsidR="00200745">
        <w:rPr>
          <w:bCs/>
        </w:rPr>
        <w:t xml:space="preserve"> Ing. Radoslav Nemec</w:t>
      </w:r>
      <w:r w:rsidR="0049590E">
        <w:rPr>
          <w:bCs/>
        </w:rPr>
        <w:t>, starosta obce</w:t>
      </w:r>
      <w:r w:rsidRPr="00457A2E">
        <w:rPr>
          <w:bCs/>
        </w:rPr>
        <w:tab/>
      </w:r>
    </w:p>
    <w:p w14:paraId="63AD47FE" w14:textId="4EE862E7" w:rsidR="009F597E" w:rsidRPr="00200745" w:rsidRDefault="009F597E" w:rsidP="00446306">
      <w:pPr>
        <w:pStyle w:val="Default"/>
        <w:rPr>
          <w:bCs/>
        </w:rPr>
      </w:pPr>
      <w:r w:rsidRPr="00457A2E">
        <w:rPr>
          <w:bCs/>
        </w:rPr>
        <w:t>IČO:</w:t>
      </w:r>
      <w:r w:rsidR="00200745">
        <w:rPr>
          <w:bCs/>
        </w:rPr>
        <w:t xml:space="preserve"> </w:t>
      </w:r>
      <w:r w:rsidR="00200745" w:rsidRPr="00200745">
        <w:rPr>
          <w:color w:val="333333"/>
          <w:shd w:val="clear" w:color="auto" w:fill="FFFFFF"/>
        </w:rPr>
        <w:t>00322831</w:t>
      </w:r>
    </w:p>
    <w:p w14:paraId="09AFC946" w14:textId="77777777" w:rsidR="009F597E" w:rsidRPr="00457A2E" w:rsidRDefault="009F597E" w:rsidP="00446306">
      <w:pPr>
        <w:pStyle w:val="Default"/>
        <w:rPr>
          <w:bCs/>
        </w:rPr>
      </w:pPr>
    </w:p>
    <w:p w14:paraId="37C9286B" w14:textId="77777777" w:rsidR="009F597E" w:rsidRPr="00457A2E" w:rsidRDefault="009F597E" w:rsidP="00446306">
      <w:pPr>
        <w:pStyle w:val="Default"/>
        <w:rPr>
          <w:b/>
          <w:bCs/>
        </w:rPr>
      </w:pPr>
      <w:r w:rsidRPr="00457A2E">
        <w:rPr>
          <w:b/>
          <w:bCs/>
        </w:rPr>
        <w:t>a</w:t>
      </w:r>
    </w:p>
    <w:p w14:paraId="3B206E3B" w14:textId="77777777" w:rsidR="009F597E" w:rsidRPr="00457A2E" w:rsidRDefault="009F597E" w:rsidP="00446306">
      <w:pPr>
        <w:pStyle w:val="Default"/>
        <w:rPr>
          <w:bCs/>
        </w:rPr>
      </w:pPr>
    </w:p>
    <w:p w14:paraId="6631B3B5" w14:textId="2E047403" w:rsidR="009F597E" w:rsidRPr="00457A2E" w:rsidRDefault="009F597E" w:rsidP="00446306">
      <w:pPr>
        <w:pStyle w:val="Default"/>
        <w:rPr>
          <w:b/>
          <w:bCs/>
        </w:rPr>
      </w:pPr>
      <w:r w:rsidRPr="00457A2E">
        <w:rPr>
          <w:b/>
          <w:bCs/>
        </w:rPr>
        <w:t xml:space="preserve">Obec </w:t>
      </w:r>
      <w:r w:rsidR="00077F22">
        <w:rPr>
          <w:b/>
          <w:bCs/>
        </w:rPr>
        <w:t>Udavské</w:t>
      </w:r>
      <w:r w:rsidRPr="00457A2E">
        <w:rPr>
          <w:b/>
          <w:bCs/>
        </w:rPr>
        <w:t xml:space="preserve"> </w:t>
      </w:r>
    </w:p>
    <w:p w14:paraId="1BC824A3" w14:textId="232241C1" w:rsidR="009F597E" w:rsidRPr="00457A2E" w:rsidRDefault="009F597E" w:rsidP="00446306">
      <w:pPr>
        <w:pStyle w:val="Default"/>
        <w:tabs>
          <w:tab w:val="left" w:pos="1985"/>
        </w:tabs>
      </w:pPr>
      <w:r w:rsidRPr="00457A2E">
        <w:rPr>
          <w:bCs/>
        </w:rPr>
        <w:t>sídlo:</w:t>
      </w:r>
      <w:r w:rsidR="00200745">
        <w:rPr>
          <w:bCs/>
        </w:rPr>
        <w:t xml:space="preserve"> Obecný úrad Udavské, Udavské 30, 067 31  Udavské</w:t>
      </w:r>
      <w:r w:rsidRPr="00457A2E">
        <w:rPr>
          <w:bCs/>
        </w:rPr>
        <w:tab/>
      </w:r>
    </w:p>
    <w:p w14:paraId="68323AAF" w14:textId="1D2D396D" w:rsidR="009F597E" w:rsidRPr="00457A2E" w:rsidRDefault="009F597E" w:rsidP="00446306">
      <w:pPr>
        <w:pStyle w:val="Default"/>
        <w:tabs>
          <w:tab w:val="left" w:pos="1985"/>
        </w:tabs>
        <w:rPr>
          <w:bCs/>
        </w:rPr>
      </w:pPr>
      <w:r w:rsidRPr="00457A2E">
        <w:rPr>
          <w:bCs/>
        </w:rPr>
        <w:t>štatutárny orgán:</w:t>
      </w:r>
      <w:r w:rsidR="00200745">
        <w:rPr>
          <w:bCs/>
        </w:rPr>
        <w:t xml:space="preserve"> Ing. Peter Hudák</w:t>
      </w:r>
      <w:r w:rsidR="0049590E">
        <w:rPr>
          <w:bCs/>
        </w:rPr>
        <w:t>, starosta obce</w:t>
      </w:r>
      <w:r w:rsidRPr="00457A2E">
        <w:rPr>
          <w:bCs/>
        </w:rPr>
        <w:tab/>
      </w:r>
    </w:p>
    <w:p w14:paraId="6A0231A0" w14:textId="09313083" w:rsidR="009F597E" w:rsidRPr="00457A2E" w:rsidRDefault="009F597E" w:rsidP="00446306">
      <w:pPr>
        <w:pStyle w:val="Default"/>
        <w:rPr>
          <w:bCs/>
        </w:rPr>
      </w:pPr>
      <w:r w:rsidRPr="00457A2E">
        <w:rPr>
          <w:bCs/>
        </w:rPr>
        <w:t>IČO:</w:t>
      </w:r>
      <w:r w:rsidR="00200745">
        <w:rPr>
          <w:bCs/>
        </w:rPr>
        <w:t xml:space="preserve"> 00323683</w:t>
      </w:r>
    </w:p>
    <w:p w14:paraId="7136B019" w14:textId="77777777" w:rsidR="009F597E" w:rsidRPr="00457A2E" w:rsidRDefault="009F597E" w:rsidP="00446306">
      <w:pPr>
        <w:pStyle w:val="Default"/>
        <w:rPr>
          <w:bCs/>
        </w:rPr>
      </w:pPr>
    </w:p>
    <w:p w14:paraId="5A0E9B47" w14:textId="77777777" w:rsidR="009F597E" w:rsidRPr="00457A2E" w:rsidRDefault="009F597E" w:rsidP="00446306">
      <w:pPr>
        <w:pStyle w:val="Default"/>
        <w:rPr>
          <w:b/>
          <w:bCs/>
        </w:rPr>
      </w:pPr>
      <w:r w:rsidRPr="00457A2E">
        <w:rPr>
          <w:b/>
          <w:bCs/>
        </w:rPr>
        <w:t>a</w:t>
      </w:r>
    </w:p>
    <w:p w14:paraId="7D67D7B8" w14:textId="77777777" w:rsidR="009F597E" w:rsidRPr="00457A2E" w:rsidRDefault="009F597E" w:rsidP="00446306">
      <w:pPr>
        <w:pStyle w:val="Default"/>
        <w:rPr>
          <w:bCs/>
        </w:rPr>
      </w:pPr>
    </w:p>
    <w:p w14:paraId="13CBA163" w14:textId="2DAFF971" w:rsidR="009F597E" w:rsidRPr="00457A2E" w:rsidRDefault="009F597E" w:rsidP="00446306">
      <w:pPr>
        <w:pStyle w:val="Default"/>
        <w:rPr>
          <w:b/>
          <w:bCs/>
        </w:rPr>
      </w:pPr>
      <w:r w:rsidRPr="00457A2E">
        <w:rPr>
          <w:b/>
          <w:bCs/>
        </w:rPr>
        <w:t xml:space="preserve">Obec  </w:t>
      </w:r>
      <w:r w:rsidR="00200745">
        <w:rPr>
          <w:b/>
          <w:bCs/>
        </w:rPr>
        <w:t>Jasenov</w:t>
      </w:r>
      <w:r w:rsidRPr="00457A2E">
        <w:rPr>
          <w:b/>
          <w:bCs/>
        </w:rPr>
        <w:t xml:space="preserve"> </w:t>
      </w:r>
    </w:p>
    <w:p w14:paraId="05FB0A0A" w14:textId="715CC93F" w:rsidR="009F597E" w:rsidRPr="00457A2E" w:rsidRDefault="009F597E" w:rsidP="00446306">
      <w:pPr>
        <w:pStyle w:val="Default"/>
        <w:tabs>
          <w:tab w:val="left" w:pos="1985"/>
        </w:tabs>
      </w:pPr>
      <w:r w:rsidRPr="00457A2E">
        <w:rPr>
          <w:bCs/>
        </w:rPr>
        <w:t>sídlo:</w:t>
      </w:r>
      <w:r w:rsidR="00200745">
        <w:rPr>
          <w:bCs/>
        </w:rPr>
        <w:t xml:space="preserve"> Obecný úrad Jasenov, Jasenov 337, 066 01  Humenné</w:t>
      </w:r>
      <w:r w:rsidRPr="00457A2E">
        <w:rPr>
          <w:bCs/>
        </w:rPr>
        <w:tab/>
      </w:r>
    </w:p>
    <w:p w14:paraId="0ABCE885" w14:textId="4E239589" w:rsidR="009F597E" w:rsidRPr="00457A2E" w:rsidRDefault="009F597E" w:rsidP="00446306">
      <w:pPr>
        <w:pStyle w:val="Default"/>
        <w:tabs>
          <w:tab w:val="left" w:pos="1985"/>
        </w:tabs>
        <w:rPr>
          <w:bCs/>
        </w:rPr>
      </w:pPr>
      <w:r w:rsidRPr="00457A2E">
        <w:rPr>
          <w:bCs/>
        </w:rPr>
        <w:t>štatutárny orgán:</w:t>
      </w:r>
      <w:r w:rsidR="00200745">
        <w:rPr>
          <w:bCs/>
        </w:rPr>
        <w:t xml:space="preserve"> Ing. Lucia </w:t>
      </w:r>
      <w:proofErr w:type="spellStart"/>
      <w:r w:rsidR="00200745">
        <w:rPr>
          <w:bCs/>
        </w:rPr>
        <w:t>Sukeľová</w:t>
      </w:r>
      <w:proofErr w:type="spellEnd"/>
      <w:r w:rsidR="0049590E">
        <w:rPr>
          <w:bCs/>
        </w:rPr>
        <w:t>, starostka obce</w:t>
      </w:r>
      <w:r w:rsidRPr="00457A2E">
        <w:rPr>
          <w:bCs/>
        </w:rPr>
        <w:tab/>
      </w:r>
    </w:p>
    <w:p w14:paraId="0C30E35A" w14:textId="6F24CBDA" w:rsidR="009F597E" w:rsidRPr="00457A2E" w:rsidRDefault="009F597E" w:rsidP="00446306">
      <w:pPr>
        <w:pStyle w:val="Default"/>
        <w:rPr>
          <w:bCs/>
        </w:rPr>
      </w:pPr>
      <w:r w:rsidRPr="00457A2E">
        <w:rPr>
          <w:bCs/>
        </w:rPr>
        <w:t>IČO:</w:t>
      </w:r>
      <w:r w:rsidR="00200745">
        <w:rPr>
          <w:bCs/>
        </w:rPr>
        <w:t>00690074</w:t>
      </w:r>
    </w:p>
    <w:p w14:paraId="4A8EAD8A" w14:textId="77777777" w:rsidR="009F597E" w:rsidRPr="00457A2E" w:rsidRDefault="009F597E" w:rsidP="00446306">
      <w:pPr>
        <w:pStyle w:val="Default"/>
        <w:jc w:val="center"/>
        <w:rPr>
          <w:b/>
          <w:bCs/>
        </w:rPr>
      </w:pPr>
    </w:p>
    <w:p w14:paraId="1AFFD783" w14:textId="2FBCB22D" w:rsidR="00706429" w:rsidRPr="00457A2E" w:rsidRDefault="00446306" w:rsidP="0044630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7A2E">
        <w:rPr>
          <w:rFonts w:ascii="Times New Roman" w:hAnsi="Times New Roman" w:cs="Times New Roman"/>
          <w:bCs/>
          <w:sz w:val="24"/>
          <w:szCs w:val="24"/>
        </w:rPr>
        <w:t>a</w:t>
      </w:r>
    </w:p>
    <w:p w14:paraId="2E7130D5" w14:textId="77777777" w:rsidR="00446306" w:rsidRPr="00457A2E" w:rsidRDefault="00446306" w:rsidP="0044630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EB44F80" w14:textId="279DD88B" w:rsidR="00446306" w:rsidRPr="00457A2E" w:rsidRDefault="00446306" w:rsidP="00446306">
      <w:pPr>
        <w:pStyle w:val="Default"/>
        <w:rPr>
          <w:b/>
          <w:bCs/>
        </w:rPr>
      </w:pPr>
      <w:r w:rsidRPr="00457A2E">
        <w:rPr>
          <w:b/>
          <w:bCs/>
        </w:rPr>
        <w:t xml:space="preserve">Obec  </w:t>
      </w:r>
      <w:r w:rsidR="00410716">
        <w:rPr>
          <w:b/>
          <w:bCs/>
        </w:rPr>
        <w:t>Topoľovka</w:t>
      </w:r>
      <w:r w:rsidRPr="00457A2E">
        <w:rPr>
          <w:b/>
          <w:bCs/>
        </w:rPr>
        <w:t xml:space="preserve"> </w:t>
      </w:r>
    </w:p>
    <w:p w14:paraId="565AACCD" w14:textId="6CFEC643" w:rsidR="00446306" w:rsidRPr="00457A2E" w:rsidRDefault="00446306" w:rsidP="00446306">
      <w:pPr>
        <w:pStyle w:val="Default"/>
        <w:tabs>
          <w:tab w:val="left" w:pos="1985"/>
        </w:tabs>
      </w:pPr>
      <w:r w:rsidRPr="00457A2E">
        <w:rPr>
          <w:bCs/>
        </w:rPr>
        <w:t>sídlo:</w:t>
      </w:r>
      <w:r w:rsidR="00410716">
        <w:rPr>
          <w:bCs/>
        </w:rPr>
        <w:t xml:space="preserve"> Obecný úrad Topoľovka, Topoľovka 194, 067 45  Topoľovka</w:t>
      </w:r>
      <w:r w:rsidRPr="00457A2E">
        <w:rPr>
          <w:bCs/>
        </w:rPr>
        <w:tab/>
      </w:r>
    </w:p>
    <w:p w14:paraId="6FA4235D" w14:textId="363C3998" w:rsidR="00446306" w:rsidRPr="00457A2E" w:rsidRDefault="00446306" w:rsidP="00446306">
      <w:pPr>
        <w:pStyle w:val="Default"/>
        <w:tabs>
          <w:tab w:val="left" w:pos="1985"/>
        </w:tabs>
        <w:rPr>
          <w:bCs/>
        </w:rPr>
      </w:pPr>
      <w:r w:rsidRPr="00457A2E">
        <w:rPr>
          <w:bCs/>
        </w:rPr>
        <w:t>štatutárny orgán:</w:t>
      </w:r>
      <w:r w:rsidR="00410716">
        <w:rPr>
          <w:bCs/>
        </w:rPr>
        <w:t xml:space="preserve"> Ing. Štefan </w:t>
      </w:r>
      <w:proofErr w:type="spellStart"/>
      <w:r w:rsidR="00410716">
        <w:rPr>
          <w:bCs/>
        </w:rPr>
        <w:t>Ladičkovský</w:t>
      </w:r>
      <w:proofErr w:type="spellEnd"/>
      <w:r w:rsidR="0049590E">
        <w:rPr>
          <w:bCs/>
        </w:rPr>
        <w:t>, starosta obce</w:t>
      </w:r>
      <w:r w:rsidRPr="00457A2E">
        <w:rPr>
          <w:bCs/>
        </w:rPr>
        <w:tab/>
      </w:r>
    </w:p>
    <w:p w14:paraId="06EDA066" w14:textId="41D70063" w:rsidR="00446306" w:rsidRDefault="00446306" w:rsidP="00446306">
      <w:pPr>
        <w:pStyle w:val="Default"/>
        <w:rPr>
          <w:bCs/>
        </w:rPr>
      </w:pPr>
      <w:r w:rsidRPr="00457A2E">
        <w:rPr>
          <w:bCs/>
        </w:rPr>
        <w:t>IČO:</w:t>
      </w:r>
      <w:r w:rsidR="00F33274">
        <w:rPr>
          <w:bCs/>
        </w:rPr>
        <w:t xml:space="preserve"> 00323659</w:t>
      </w:r>
    </w:p>
    <w:p w14:paraId="7966A44C" w14:textId="77777777" w:rsidR="002B2AB1" w:rsidRDefault="002B2AB1" w:rsidP="00446306">
      <w:pPr>
        <w:pStyle w:val="Default"/>
        <w:rPr>
          <w:bCs/>
        </w:rPr>
      </w:pPr>
    </w:p>
    <w:p w14:paraId="038A9929" w14:textId="77777777" w:rsidR="002B2AB1" w:rsidRPr="00457A2E" w:rsidRDefault="002B2AB1" w:rsidP="002B2AB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7A2E">
        <w:rPr>
          <w:rFonts w:ascii="Times New Roman" w:hAnsi="Times New Roman" w:cs="Times New Roman"/>
          <w:bCs/>
          <w:sz w:val="24"/>
          <w:szCs w:val="24"/>
        </w:rPr>
        <w:lastRenderedPageBreak/>
        <w:t>a</w:t>
      </w:r>
    </w:p>
    <w:p w14:paraId="77227EE7" w14:textId="77777777" w:rsidR="002B2AB1" w:rsidRPr="00457A2E" w:rsidRDefault="002B2AB1" w:rsidP="002B2AB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16B48ED" w14:textId="3BD23F26" w:rsidR="002B2AB1" w:rsidRPr="00457A2E" w:rsidRDefault="002B2AB1" w:rsidP="002B2AB1">
      <w:pPr>
        <w:pStyle w:val="Default"/>
        <w:rPr>
          <w:b/>
          <w:bCs/>
        </w:rPr>
      </w:pPr>
      <w:r w:rsidRPr="00457A2E">
        <w:rPr>
          <w:b/>
          <w:bCs/>
        </w:rPr>
        <w:t xml:space="preserve">Obec  </w:t>
      </w:r>
      <w:r w:rsidR="00F33274">
        <w:rPr>
          <w:b/>
          <w:bCs/>
        </w:rPr>
        <w:t>Lackovce</w:t>
      </w:r>
      <w:r w:rsidRPr="00457A2E">
        <w:rPr>
          <w:b/>
          <w:bCs/>
        </w:rPr>
        <w:t xml:space="preserve"> </w:t>
      </w:r>
    </w:p>
    <w:p w14:paraId="0BD959E2" w14:textId="6203AE28" w:rsidR="002B2AB1" w:rsidRPr="00457A2E" w:rsidRDefault="002B2AB1" w:rsidP="002B2AB1">
      <w:pPr>
        <w:pStyle w:val="Default"/>
        <w:tabs>
          <w:tab w:val="left" w:pos="1985"/>
        </w:tabs>
      </w:pPr>
      <w:r w:rsidRPr="00457A2E">
        <w:rPr>
          <w:bCs/>
        </w:rPr>
        <w:t>sídlo:</w:t>
      </w:r>
      <w:r w:rsidR="00F33274">
        <w:rPr>
          <w:bCs/>
        </w:rPr>
        <w:t xml:space="preserve"> Obecný úrad Lackovce, Lackovce 37, 066 01  Humenné</w:t>
      </w:r>
      <w:r w:rsidRPr="00457A2E">
        <w:rPr>
          <w:bCs/>
        </w:rPr>
        <w:tab/>
      </w:r>
    </w:p>
    <w:p w14:paraId="2C59E5E8" w14:textId="55D1B090" w:rsidR="002B2AB1" w:rsidRPr="00457A2E" w:rsidRDefault="002B2AB1" w:rsidP="002B2AB1">
      <w:pPr>
        <w:pStyle w:val="Default"/>
        <w:tabs>
          <w:tab w:val="left" w:pos="1985"/>
        </w:tabs>
        <w:rPr>
          <w:bCs/>
        </w:rPr>
      </w:pPr>
      <w:r w:rsidRPr="00457A2E">
        <w:rPr>
          <w:bCs/>
        </w:rPr>
        <w:t>štatutárny orgán:</w:t>
      </w:r>
      <w:r w:rsidR="00F33274">
        <w:rPr>
          <w:bCs/>
        </w:rPr>
        <w:t xml:space="preserve"> Ing. Ľuboslava </w:t>
      </w:r>
      <w:proofErr w:type="spellStart"/>
      <w:r w:rsidR="00F33274">
        <w:rPr>
          <w:bCs/>
        </w:rPr>
        <w:t>Hofericová</w:t>
      </w:r>
      <w:proofErr w:type="spellEnd"/>
      <w:r w:rsidR="0049590E">
        <w:rPr>
          <w:bCs/>
        </w:rPr>
        <w:t>, starostka obce</w:t>
      </w:r>
      <w:r w:rsidRPr="00457A2E">
        <w:rPr>
          <w:bCs/>
        </w:rPr>
        <w:tab/>
      </w:r>
    </w:p>
    <w:p w14:paraId="0FD5BA1B" w14:textId="44BB96E8" w:rsidR="002B2AB1" w:rsidRPr="00457A2E" w:rsidRDefault="002B2AB1" w:rsidP="002B2AB1">
      <w:pPr>
        <w:pStyle w:val="Default"/>
        <w:rPr>
          <w:bCs/>
        </w:rPr>
      </w:pPr>
      <w:r w:rsidRPr="00457A2E">
        <w:rPr>
          <w:bCs/>
        </w:rPr>
        <w:t>IČO:</w:t>
      </w:r>
      <w:r w:rsidR="00F33274">
        <w:rPr>
          <w:bCs/>
        </w:rPr>
        <w:t xml:space="preserve"> </w:t>
      </w:r>
      <w:r w:rsidR="00F33274">
        <w:t>37791699</w:t>
      </w:r>
    </w:p>
    <w:p w14:paraId="71B9E4C7" w14:textId="77777777" w:rsidR="002B2AB1" w:rsidRDefault="002B2AB1" w:rsidP="00446306">
      <w:pPr>
        <w:pStyle w:val="Default"/>
        <w:rPr>
          <w:bCs/>
        </w:rPr>
      </w:pPr>
    </w:p>
    <w:p w14:paraId="6D9808E1" w14:textId="77777777" w:rsidR="002B2AB1" w:rsidRPr="00457A2E" w:rsidRDefault="002B2AB1" w:rsidP="002B2AB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7A2E">
        <w:rPr>
          <w:rFonts w:ascii="Times New Roman" w:hAnsi="Times New Roman" w:cs="Times New Roman"/>
          <w:bCs/>
          <w:sz w:val="24"/>
          <w:szCs w:val="24"/>
        </w:rPr>
        <w:t>a</w:t>
      </w:r>
    </w:p>
    <w:p w14:paraId="7C999E54" w14:textId="77777777" w:rsidR="002B2AB1" w:rsidRPr="00457A2E" w:rsidRDefault="002B2AB1" w:rsidP="002B2AB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C5BE50B" w14:textId="21ABC1C1" w:rsidR="002B2AB1" w:rsidRPr="00457A2E" w:rsidRDefault="002B2AB1" w:rsidP="002B2AB1">
      <w:pPr>
        <w:pStyle w:val="Default"/>
        <w:rPr>
          <w:b/>
          <w:bCs/>
        </w:rPr>
      </w:pPr>
      <w:r w:rsidRPr="00457A2E">
        <w:rPr>
          <w:b/>
          <w:bCs/>
        </w:rPr>
        <w:t xml:space="preserve">Obec </w:t>
      </w:r>
      <w:r w:rsidR="00F33274">
        <w:rPr>
          <w:b/>
          <w:bCs/>
        </w:rPr>
        <w:t>Kochanovce</w:t>
      </w:r>
      <w:r w:rsidRPr="00457A2E">
        <w:rPr>
          <w:b/>
          <w:bCs/>
        </w:rPr>
        <w:t xml:space="preserve"> </w:t>
      </w:r>
    </w:p>
    <w:p w14:paraId="5C6E9975" w14:textId="651C688A" w:rsidR="002B2AB1" w:rsidRPr="00457A2E" w:rsidRDefault="002B2AB1" w:rsidP="002B2AB1">
      <w:pPr>
        <w:pStyle w:val="Default"/>
        <w:tabs>
          <w:tab w:val="left" w:pos="1985"/>
        </w:tabs>
      </w:pPr>
      <w:r w:rsidRPr="00457A2E">
        <w:rPr>
          <w:bCs/>
        </w:rPr>
        <w:t>sídlo:</w:t>
      </w:r>
      <w:r w:rsidR="00F33274">
        <w:rPr>
          <w:bCs/>
        </w:rPr>
        <w:t xml:space="preserve"> Obecný úrad Kochanovce, Kochanovce 207, 066 01  Humenné</w:t>
      </w:r>
      <w:r w:rsidRPr="00457A2E">
        <w:rPr>
          <w:bCs/>
        </w:rPr>
        <w:tab/>
      </w:r>
    </w:p>
    <w:p w14:paraId="1A01FBC4" w14:textId="25C5FA0E" w:rsidR="002B2AB1" w:rsidRPr="00457A2E" w:rsidRDefault="002B2AB1" w:rsidP="002B2AB1">
      <w:pPr>
        <w:pStyle w:val="Default"/>
        <w:tabs>
          <w:tab w:val="left" w:pos="1985"/>
        </w:tabs>
        <w:rPr>
          <w:bCs/>
        </w:rPr>
      </w:pPr>
      <w:r w:rsidRPr="00457A2E">
        <w:rPr>
          <w:bCs/>
        </w:rPr>
        <w:t>štatutárny orgán:</w:t>
      </w:r>
      <w:r w:rsidR="00F33274">
        <w:rPr>
          <w:bCs/>
        </w:rPr>
        <w:t xml:space="preserve"> Katarína </w:t>
      </w:r>
      <w:proofErr w:type="spellStart"/>
      <w:r w:rsidR="00F33274">
        <w:rPr>
          <w:bCs/>
        </w:rPr>
        <w:t>Lászlóová</w:t>
      </w:r>
      <w:proofErr w:type="spellEnd"/>
      <w:r w:rsidR="0049590E">
        <w:rPr>
          <w:bCs/>
        </w:rPr>
        <w:t>, starostka obce</w:t>
      </w:r>
      <w:r w:rsidRPr="00457A2E">
        <w:rPr>
          <w:bCs/>
        </w:rPr>
        <w:tab/>
      </w:r>
    </w:p>
    <w:p w14:paraId="59245502" w14:textId="280CE4B0" w:rsidR="002B2AB1" w:rsidRPr="00457A2E" w:rsidRDefault="002B2AB1" w:rsidP="002B2AB1">
      <w:pPr>
        <w:pStyle w:val="Default"/>
        <w:rPr>
          <w:bCs/>
        </w:rPr>
      </w:pPr>
      <w:r w:rsidRPr="00457A2E">
        <w:rPr>
          <w:bCs/>
        </w:rPr>
        <w:t>IČO:</w:t>
      </w:r>
      <w:r w:rsidR="00F33274">
        <w:rPr>
          <w:bCs/>
        </w:rPr>
        <w:t xml:space="preserve"> 00323144</w:t>
      </w:r>
    </w:p>
    <w:p w14:paraId="15515E36" w14:textId="77777777" w:rsidR="002B2AB1" w:rsidRDefault="002B2AB1" w:rsidP="00446306">
      <w:pPr>
        <w:pStyle w:val="Default"/>
        <w:rPr>
          <w:bCs/>
        </w:rPr>
      </w:pPr>
    </w:p>
    <w:p w14:paraId="21924C49" w14:textId="77777777" w:rsidR="002B2AB1" w:rsidRPr="00457A2E" w:rsidRDefault="002B2AB1" w:rsidP="002B2AB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7A2E">
        <w:rPr>
          <w:rFonts w:ascii="Times New Roman" w:hAnsi="Times New Roman" w:cs="Times New Roman"/>
          <w:bCs/>
          <w:sz w:val="24"/>
          <w:szCs w:val="24"/>
        </w:rPr>
        <w:t>a</w:t>
      </w:r>
    </w:p>
    <w:p w14:paraId="04854851" w14:textId="77777777" w:rsidR="002B2AB1" w:rsidRPr="00457A2E" w:rsidRDefault="002B2AB1" w:rsidP="002B2AB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833FCF5" w14:textId="0268C412" w:rsidR="002B2AB1" w:rsidRPr="00457A2E" w:rsidRDefault="002B2AB1" w:rsidP="002B2AB1">
      <w:pPr>
        <w:pStyle w:val="Default"/>
        <w:rPr>
          <w:b/>
          <w:bCs/>
        </w:rPr>
      </w:pPr>
      <w:r w:rsidRPr="00457A2E">
        <w:rPr>
          <w:b/>
          <w:bCs/>
        </w:rPr>
        <w:t xml:space="preserve">Obec  </w:t>
      </w:r>
      <w:r w:rsidR="00F33274">
        <w:rPr>
          <w:b/>
          <w:bCs/>
        </w:rPr>
        <w:t>Hažín nad Cirochou</w:t>
      </w:r>
      <w:r w:rsidRPr="00457A2E">
        <w:rPr>
          <w:b/>
          <w:bCs/>
        </w:rPr>
        <w:t xml:space="preserve"> </w:t>
      </w:r>
    </w:p>
    <w:p w14:paraId="4D7BF8F4" w14:textId="2206B3AE" w:rsidR="002B2AB1" w:rsidRPr="00457A2E" w:rsidRDefault="002B2AB1" w:rsidP="002B2AB1">
      <w:pPr>
        <w:pStyle w:val="Default"/>
        <w:tabs>
          <w:tab w:val="left" w:pos="1985"/>
        </w:tabs>
      </w:pPr>
      <w:r w:rsidRPr="00457A2E">
        <w:rPr>
          <w:bCs/>
        </w:rPr>
        <w:t>sídlo:</w:t>
      </w:r>
      <w:r w:rsidR="00F33274">
        <w:rPr>
          <w:bCs/>
        </w:rPr>
        <w:t xml:space="preserve"> Obecný úrad Hažín nad Cirochou, Hažín nad Cirochou 45,                                          067 83  Kamenica nad Cirochou</w:t>
      </w:r>
      <w:r w:rsidRPr="00457A2E">
        <w:rPr>
          <w:bCs/>
        </w:rPr>
        <w:tab/>
      </w:r>
    </w:p>
    <w:p w14:paraId="280A7A17" w14:textId="7C998BC7" w:rsidR="002B2AB1" w:rsidRPr="00457A2E" w:rsidRDefault="002B2AB1" w:rsidP="002B2AB1">
      <w:pPr>
        <w:pStyle w:val="Default"/>
        <w:tabs>
          <w:tab w:val="left" w:pos="1985"/>
        </w:tabs>
        <w:rPr>
          <w:bCs/>
        </w:rPr>
      </w:pPr>
      <w:r w:rsidRPr="00457A2E">
        <w:rPr>
          <w:bCs/>
        </w:rPr>
        <w:t>štatutárny orgán:</w:t>
      </w:r>
      <w:r w:rsidR="0049590E">
        <w:rPr>
          <w:bCs/>
        </w:rPr>
        <w:t xml:space="preserve"> JUDr. Július Buček, starosta obce</w:t>
      </w:r>
      <w:r w:rsidRPr="00457A2E">
        <w:rPr>
          <w:bCs/>
        </w:rPr>
        <w:tab/>
      </w:r>
    </w:p>
    <w:p w14:paraId="34FA88D7" w14:textId="720FB2FB" w:rsidR="002B2AB1" w:rsidRPr="0049590E" w:rsidRDefault="002B2AB1" w:rsidP="002B2AB1">
      <w:pPr>
        <w:pStyle w:val="Default"/>
        <w:rPr>
          <w:bCs/>
        </w:rPr>
      </w:pPr>
      <w:r w:rsidRPr="00457A2E">
        <w:rPr>
          <w:bCs/>
        </w:rPr>
        <w:t>IČO:</w:t>
      </w:r>
      <w:r w:rsidR="00F33274">
        <w:rPr>
          <w:bCs/>
        </w:rPr>
        <w:t xml:space="preserve"> </w:t>
      </w:r>
      <w:r w:rsidR="00F33274" w:rsidRPr="0049590E">
        <w:rPr>
          <w:color w:val="444444"/>
          <w:shd w:val="clear" w:color="auto" w:fill="FFFFFF"/>
        </w:rPr>
        <w:t>00690082</w:t>
      </w:r>
    </w:p>
    <w:p w14:paraId="61DE2084" w14:textId="77777777" w:rsidR="002B2AB1" w:rsidRDefault="002B2AB1" w:rsidP="00446306">
      <w:pPr>
        <w:pStyle w:val="Default"/>
        <w:rPr>
          <w:bCs/>
        </w:rPr>
      </w:pPr>
    </w:p>
    <w:p w14:paraId="324FC94B" w14:textId="77777777" w:rsidR="002B2AB1" w:rsidRPr="00457A2E" w:rsidRDefault="002B2AB1" w:rsidP="002B2AB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7A2E">
        <w:rPr>
          <w:rFonts w:ascii="Times New Roman" w:hAnsi="Times New Roman" w:cs="Times New Roman"/>
          <w:bCs/>
          <w:sz w:val="24"/>
          <w:szCs w:val="24"/>
        </w:rPr>
        <w:t>a</w:t>
      </w:r>
    </w:p>
    <w:p w14:paraId="39EA18CA" w14:textId="77777777" w:rsidR="002B2AB1" w:rsidRPr="00457A2E" w:rsidRDefault="002B2AB1" w:rsidP="002B2AB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4C5CF5A" w14:textId="32610ADB" w:rsidR="002B2AB1" w:rsidRPr="00457A2E" w:rsidRDefault="002B2AB1" w:rsidP="002B2AB1">
      <w:pPr>
        <w:pStyle w:val="Default"/>
        <w:rPr>
          <w:b/>
          <w:bCs/>
        </w:rPr>
      </w:pPr>
      <w:r w:rsidRPr="00457A2E">
        <w:rPr>
          <w:b/>
          <w:bCs/>
        </w:rPr>
        <w:t xml:space="preserve">Obec  </w:t>
      </w:r>
      <w:r w:rsidR="0049590E">
        <w:rPr>
          <w:b/>
          <w:bCs/>
        </w:rPr>
        <w:t>Ptičie</w:t>
      </w:r>
      <w:r w:rsidRPr="00457A2E">
        <w:rPr>
          <w:b/>
          <w:bCs/>
        </w:rPr>
        <w:t xml:space="preserve"> </w:t>
      </w:r>
    </w:p>
    <w:p w14:paraId="13B0A4F6" w14:textId="18595210" w:rsidR="002B2AB1" w:rsidRPr="00457A2E" w:rsidRDefault="002B2AB1" w:rsidP="002B2AB1">
      <w:pPr>
        <w:pStyle w:val="Default"/>
        <w:tabs>
          <w:tab w:val="left" w:pos="1985"/>
        </w:tabs>
      </w:pPr>
      <w:r w:rsidRPr="00457A2E">
        <w:rPr>
          <w:bCs/>
        </w:rPr>
        <w:t>sídlo:</w:t>
      </w:r>
      <w:r w:rsidR="0049590E">
        <w:rPr>
          <w:bCs/>
        </w:rPr>
        <w:t xml:space="preserve"> Obecný úrad Ptičie, Ptičie 97, 067 41  Chlmec</w:t>
      </w:r>
      <w:r w:rsidRPr="00457A2E">
        <w:rPr>
          <w:bCs/>
        </w:rPr>
        <w:tab/>
      </w:r>
    </w:p>
    <w:p w14:paraId="7AB52F1B" w14:textId="3B68D70D" w:rsidR="002B2AB1" w:rsidRPr="00457A2E" w:rsidRDefault="002B2AB1" w:rsidP="002B2AB1">
      <w:pPr>
        <w:pStyle w:val="Default"/>
        <w:tabs>
          <w:tab w:val="left" w:pos="1985"/>
        </w:tabs>
        <w:rPr>
          <w:bCs/>
        </w:rPr>
      </w:pPr>
      <w:r w:rsidRPr="00457A2E">
        <w:rPr>
          <w:bCs/>
        </w:rPr>
        <w:t>štatutárny orgán:</w:t>
      </w:r>
      <w:r w:rsidR="0049590E">
        <w:rPr>
          <w:bCs/>
        </w:rPr>
        <w:t xml:space="preserve"> Martin </w:t>
      </w:r>
      <w:proofErr w:type="spellStart"/>
      <w:r w:rsidR="0049590E">
        <w:rPr>
          <w:bCs/>
        </w:rPr>
        <w:t>Dzemján</w:t>
      </w:r>
      <w:proofErr w:type="spellEnd"/>
      <w:r w:rsidR="0049590E">
        <w:rPr>
          <w:bCs/>
        </w:rPr>
        <w:t>, starosta obce</w:t>
      </w:r>
      <w:r w:rsidRPr="00457A2E">
        <w:rPr>
          <w:bCs/>
        </w:rPr>
        <w:tab/>
      </w:r>
    </w:p>
    <w:p w14:paraId="13DD126D" w14:textId="5DFA71A1" w:rsidR="002B2AB1" w:rsidRPr="0049590E" w:rsidRDefault="002B2AB1" w:rsidP="002B2AB1">
      <w:pPr>
        <w:pStyle w:val="Default"/>
        <w:rPr>
          <w:bCs/>
        </w:rPr>
      </w:pPr>
      <w:r w:rsidRPr="00457A2E">
        <w:rPr>
          <w:bCs/>
        </w:rPr>
        <w:t>IČO:</w:t>
      </w:r>
      <w:r w:rsidR="0049590E">
        <w:rPr>
          <w:bCs/>
        </w:rPr>
        <w:t xml:space="preserve"> </w:t>
      </w:r>
      <w:r w:rsidR="0049590E" w:rsidRPr="0049590E">
        <w:rPr>
          <w:color w:val="333333"/>
          <w:shd w:val="clear" w:color="auto" w:fill="FFFFFF"/>
        </w:rPr>
        <w:t>00323446</w:t>
      </w:r>
    </w:p>
    <w:p w14:paraId="0A607AB3" w14:textId="77777777" w:rsidR="002B2AB1" w:rsidRDefault="002B2AB1" w:rsidP="00446306">
      <w:pPr>
        <w:pStyle w:val="Default"/>
        <w:rPr>
          <w:bCs/>
        </w:rPr>
      </w:pPr>
    </w:p>
    <w:p w14:paraId="02617F79" w14:textId="77777777" w:rsidR="002B2AB1" w:rsidRPr="00457A2E" w:rsidRDefault="002B2AB1" w:rsidP="002B2AB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7A2E">
        <w:rPr>
          <w:rFonts w:ascii="Times New Roman" w:hAnsi="Times New Roman" w:cs="Times New Roman"/>
          <w:bCs/>
          <w:sz w:val="24"/>
          <w:szCs w:val="24"/>
        </w:rPr>
        <w:t>a</w:t>
      </w:r>
    </w:p>
    <w:p w14:paraId="7163F67B" w14:textId="77777777" w:rsidR="002B2AB1" w:rsidRPr="00457A2E" w:rsidRDefault="002B2AB1" w:rsidP="002B2AB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2F3CF5D" w14:textId="4091F5B8" w:rsidR="002B2AB1" w:rsidRPr="00457A2E" w:rsidRDefault="002B2AB1" w:rsidP="002B2AB1">
      <w:pPr>
        <w:pStyle w:val="Default"/>
        <w:rPr>
          <w:b/>
          <w:bCs/>
        </w:rPr>
      </w:pPr>
      <w:r w:rsidRPr="00457A2E">
        <w:rPr>
          <w:b/>
          <w:bCs/>
        </w:rPr>
        <w:t xml:space="preserve">Obec  </w:t>
      </w:r>
      <w:r w:rsidR="0049590E">
        <w:rPr>
          <w:b/>
          <w:bCs/>
        </w:rPr>
        <w:t>Brestov</w:t>
      </w:r>
      <w:r w:rsidRPr="00457A2E">
        <w:rPr>
          <w:b/>
          <w:bCs/>
        </w:rPr>
        <w:t xml:space="preserve"> </w:t>
      </w:r>
    </w:p>
    <w:p w14:paraId="7E66E4F1" w14:textId="39A33560" w:rsidR="002B2AB1" w:rsidRPr="00457A2E" w:rsidRDefault="002B2AB1" w:rsidP="002B2AB1">
      <w:pPr>
        <w:pStyle w:val="Default"/>
        <w:tabs>
          <w:tab w:val="left" w:pos="1985"/>
        </w:tabs>
      </w:pPr>
      <w:r w:rsidRPr="00457A2E">
        <w:rPr>
          <w:bCs/>
        </w:rPr>
        <w:t>sídlo:</w:t>
      </w:r>
      <w:r w:rsidR="0049590E">
        <w:rPr>
          <w:bCs/>
        </w:rPr>
        <w:t xml:space="preserve"> Obecný úrad Brestov, Brestov 170, 066 01  Humenné</w:t>
      </w:r>
      <w:r w:rsidRPr="00457A2E">
        <w:rPr>
          <w:bCs/>
        </w:rPr>
        <w:tab/>
      </w:r>
    </w:p>
    <w:p w14:paraId="0A650EE7" w14:textId="39C68AEE" w:rsidR="0049590E" w:rsidRDefault="002B2AB1" w:rsidP="0049590E">
      <w:pPr>
        <w:pStyle w:val="Default"/>
        <w:tabs>
          <w:tab w:val="left" w:pos="1985"/>
        </w:tabs>
        <w:rPr>
          <w:bCs/>
        </w:rPr>
      </w:pPr>
      <w:r w:rsidRPr="00457A2E">
        <w:rPr>
          <w:bCs/>
        </w:rPr>
        <w:t>štatutárny orgán:</w:t>
      </w:r>
      <w:r w:rsidR="0049590E">
        <w:rPr>
          <w:bCs/>
        </w:rPr>
        <w:t xml:space="preserve"> Ľudmila Nováková, starostka obce</w:t>
      </w:r>
    </w:p>
    <w:p w14:paraId="19A85134" w14:textId="10CCA6E7" w:rsidR="002B2AB1" w:rsidRPr="00457A2E" w:rsidRDefault="002B2AB1" w:rsidP="0049590E">
      <w:pPr>
        <w:pStyle w:val="Default"/>
        <w:tabs>
          <w:tab w:val="left" w:pos="1985"/>
        </w:tabs>
        <w:rPr>
          <w:bCs/>
        </w:rPr>
      </w:pPr>
      <w:r w:rsidRPr="00457A2E">
        <w:rPr>
          <w:bCs/>
        </w:rPr>
        <w:t>IČO:</w:t>
      </w:r>
      <w:r w:rsidR="0049590E">
        <w:rPr>
          <w:bCs/>
        </w:rPr>
        <w:t xml:space="preserve"> 00322849</w:t>
      </w:r>
    </w:p>
    <w:p w14:paraId="23189D91" w14:textId="77777777" w:rsidR="002B2AB1" w:rsidRDefault="002B2AB1" w:rsidP="00446306">
      <w:pPr>
        <w:pStyle w:val="Default"/>
        <w:rPr>
          <w:bCs/>
        </w:rPr>
      </w:pPr>
    </w:p>
    <w:p w14:paraId="540FE880" w14:textId="77777777" w:rsidR="002B2AB1" w:rsidRPr="00457A2E" w:rsidRDefault="002B2AB1" w:rsidP="002B2AB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7A2E">
        <w:rPr>
          <w:rFonts w:ascii="Times New Roman" w:hAnsi="Times New Roman" w:cs="Times New Roman"/>
          <w:bCs/>
          <w:sz w:val="24"/>
          <w:szCs w:val="24"/>
        </w:rPr>
        <w:t>a</w:t>
      </w:r>
    </w:p>
    <w:p w14:paraId="01575F1B" w14:textId="77777777" w:rsidR="002B2AB1" w:rsidRPr="00457A2E" w:rsidRDefault="002B2AB1" w:rsidP="002B2AB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FE831CE" w14:textId="240ECC99" w:rsidR="002B2AB1" w:rsidRPr="00457A2E" w:rsidRDefault="002B2AB1" w:rsidP="002B2AB1">
      <w:pPr>
        <w:pStyle w:val="Default"/>
        <w:rPr>
          <w:b/>
          <w:bCs/>
        </w:rPr>
      </w:pPr>
      <w:r w:rsidRPr="00457A2E">
        <w:rPr>
          <w:b/>
          <w:bCs/>
        </w:rPr>
        <w:t xml:space="preserve">Obec  </w:t>
      </w:r>
      <w:r w:rsidR="0049590E">
        <w:rPr>
          <w:b/>
          <w:bCs/>
        </w:rPr>
        <w:t>Chlmec</w:t>
      </w:r>
      <w:r w:rsidRPr="00457A2E">
        <w:rPr>
          <w:b/>
          <w:bCs/>
        </w:rPr>
        <w:t xml:space="preserve"> </w:t>
      </w:r>
    </w:p>
    <w:p w14:paraId="59CB58A5" w14:textId="6DC31EF2" w:rsidR="002B2AB1" w:rsidRPr="00457A2E" w:rsidRDefault="002B2AB1" w:rsidP="002B2AB1">
      <w:pPr>
        <w:pStyle w:val="Default"/>
        <w:tabs>
          <w:tab w:val="left" w:pos="1985"/>
        </w:tabs>
      </w:pPr>
      <w:r w:rsidRPr="00457A2E">
        <w:rPr>
          <w:bCs/>
        </w:rPr>
        <w:t>sídlo:</w:t>
      </w:r>
      <w:r w:rsidR="0049590E">
        <w:rPr>
          <w:bCs/>
        </w:rPr>
        <w:t xml:space="preserve"> Obecný úrad Chlmec, Chlmec 83, 067 41  Chlmec</w:t>
      </w:r>
      <w:r w:rsidRPr="00457A2E">
        <w:rPr>
          <w:bCs/>
        </w:rPr>
        <w:tab/>
      </w:r>
    </w:p>
    <w:p w14:paraId="691488BE" w14:textId="14124407" w:rsidR="002B2AB1" w:rsidRPr="00457A2E" w:rsidRDefault="002B2AB1" w:rsidP="002B2AB1">
      <w:pPr>
        <w:pStyle w:val="Default"/>
        <w:tabs>
          <w:tab w:val="left" w:pos="1985"/>
        </w:tabs>
        <w:rPr>
          <w:bCs/>
        </w:rPr>
      </w:pPr>
      <w:r w:rsidRPr="00457A2E">
        <w:rPr>
          <w:bCs/>
        </w:rPr>
        <w:t>štatutárny orgán:</w:t>
      </w:r>
      <w:r w:rsidR="0049590E">
        <w:rPr>
          <w:bCs/>
        </w:rPr>
        <w:t xml:space="preserve"> Cyril </w:t>
      </w:r>
      <w:proofErr w:type="spellStart"/>
      <w:r w:rsidR="0049590E">
        <w:rPr>
          <w:bCs/>
        </w:rPr>
        <w:t>Hir</w:t>
      </w:r>
      <w:r w:rsidR="00F63875">
        <w:rPr>
          <w:bCs/>
        </w:rPr>
        <w:t>j</w:t>
      </w:r>
      <w:r w:rsidR="0049590E">
        <w:rPr>
          <w:bCs/>
        </w:rPr>
        <w:t>ak</w:t>
      </w:r>
      <w:proofErr w:type="spellEnd"/>
      <w:r w:rsidR="00F63875">
        <w:rPr>
          <w:bCs/>
        </w:rPr>
        <w:t>, starosta obce</w:t>
      </w:r>
      <w:r w:rsidRPr="00457A2E">
        <w:rPr>
          <w:bCs/>
        </w:rPr>
        <w:tab/>
      </w:r>
    </w:p>
    <w:p w14:paraId="53CEDE9A" w14:textId="1145337C" w:rsidR="002B2AB1" w:rsidRPr="00457A2E" w:rsidRDefault="002B2AB1" w:rsidP="002B2AB1">
      <w:pPr>
        <w:pStyle w:val="Default"/>
        <w:rPr>
          <w:bCs/>
        </w:rPr>
      </w:pPr>
      <w:r w:rsidRPr="00457A2E">
        <w:rPr>
          <w:bCs/>
        </w:rPr>
        <w:t>IČO:</w:t>
      </w:r>
      <w:r w:rsidR="00F63875">
        <w:rPr>
          <w:bCs/>
        </w:rPr>
        <w:t>00323047</w:t>
      </w:r>
    </w:p>
    <w:p w14:paraId="693FEA64" w14:textId="77777777" w:rsidR="002B2AB1" w:rsidRDefault="002B2AB1" w:rsidP="00446306">
      <w:pPr>
        <w:pStyle w:val="Default"/>
        <w:rPr>
          <w:bCs/>
        </w:rPr>
      </w:pPr>
    </w:p>
    <w:p w14:paraId="7830BB3D" w14:textId="77777777" w:rsidR="002B2AB1" w:rsidRPr="00457A2E" w:rsidRDefault="002B2AB1" w:rsidP="002B2AB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7A2E">
        <w:rPr>
          <w:rFonts w:ascii="Times New Roman" w:hAnsi="Times New Roman" w:cs="Times New Roman"/>
          <w:bCs/>
          <w:sz w:val="24"/>
          <w:szCs w:val="24"/>
        </w:rPr>
        <w:t>a</w:t>
      </w:r>
    </w:p>
    <w:p w14:paraId="008BFAA4" w14:textId="77777777" w:rsidR="002B2AB1" w:rsidRPr="00457A2E" w:rsidRDefault="002B2AB1" w:rsidP="002B2AB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51B1336" w14:textId="100F8525" w:rsidR="002B2AB1" w:rsidRPr="00457A2E" w:rsidRDefault="002B2AB1" w:rsidP="002B2AB1">
      <w:pPr>
        <w:pStyle w:val="Default"/>
        <w:rPr>
          <w:b/>
          <w:bCs/>
        </w:rPr>
      </w:pPr>
      <w:r w:rsidRPr="00457A2E">
        <w:rPr>
          <w:b/>
          <w:bCs/>
        </w:rPr>
        <w:t xml:space="preserve">Obec  </w:t>
      </w:r>
      <w:r w:rsidR="00F63875">
        <w:rPr>
          <w:b/>
          <w:bCs/>
        </w:rPr>
        <w:t>Myslina</w:t>
      </w:r>
      <w:r w:rsidRPr="00457A2E">
        <w:rPr>
          <w:b/>
          <w:bCs/>
        </w:rPr>
        <w:t xml:space="preserve"> </w:t>
      </w:r>
    </w:p>
    <w:p w14:paraId="4ABCC9D9" w14:textId="71C9C306" w:rsidR="002B2AB1" w:rsidRPr="00457A2E" w:rsidRDefault="002B2AB1" w:rsidP="002B2AB1">
      <w:pPr>
        <w:pStyle w:val="Default"/>
        <w:tabs>
          <w:tab w:val="left" w:pos="1985"/>
        </w:tabs>
      </w:pPr>
      <w:r w:rsidRPr="00457A2E">
        <w:rPr>
          <w:bCs/>
        </w:rPr>
        <w:t>sídlo:</w:t>
      </w:r>
      <w:r w:rsidR="00F63875">
        <w:rPr>
          <w:bCs/>
        </w:rPr>
        <w:t xml:space="preserve"> Obecný úrad Myslina, Myslina 19, 066 01  Humenné</w:t>
      </w:r>
      <w:r w:rsidRPr="00457A2E">
        <w:rPr>
          <w:bCs/>
        </w:rPr>
        <w:tab/>
      </w:r>
    </w:p>
    <w:p w14:paraId="479856E5" w14:textId="31771282" w:rsidR="002B2AB1" w:rsidRPr="00457A2E" w:rsidRDefault="002B2AB1" w:rsidP="002B2AB1">
      <w:pPr>
        <w:pStyle w:val="Default"/>
        <w:tabs>
          <w:tab w:val="left" w:pos="1985"/>
        </w:tabs>
        <w:rPr>
          <w:bCs/>
        </w:rPr>
      </w:pPr>
      <w:r w:rsidRPr="00457A2E">
        <w:rPr>
          <w:bCs/>
        </w:rPr>
        <w:t>štatutárny orgán:</w:t>
      </w:r>
      <w:r w:rsidR="00F63875">
        <w:rPr>
          <w:bCs/>
        </w:rPr>
        <w:t xml:space="preserve"> Helena </w:t>
      </w:r>
      <w:proofErr w:type="spellStart"/>
      <w:r w:rsidR="00F63875">
        <w:rPr>
          <w:bCs/>
        </w:rPr>
        <w:t>Podolinská</w:t>
      </w:r>
      <w:proofErr w:type="spellEnd"/>
      <w:r w:rsidRPr="00457A2E">
        <w:rPr>
          <w:bCs/>
        </w:rPr>
        <w:tab/>
      </w:r>
      <w:r w:rsidR="00F63875">
        <w:rPr>
          <w:bCs/>
        </w:rPr>
        <w:t>, starostka obce</w:t>
      </w:r>
    </w:p>
    <w:p w14:paraId="3A4A753F" w14:textId="22C511FF" w:rsidR="002B2AB1" w:rsidRDefault="002B2AB1" w:rsidP="002B2AB1">
      <w:pPr>
        <w:pStyle w:val="Default"/>
        <w:rPr>
          <w:color w:val="333333"/>
          <w:shd w:val="clear" w:color="auto" w:fill="FFFFFF"/>
        </w:rPr>
      </w:pPr>
      <w:r w:rsidRPr="00457A2E">
        <w:rPr>
          <w:bCs/>
        </w:rPr>
        <w:t>IČO:</w:t>
      </w:r>
      <w:r w:rsidR="00F63875">
        <w:rPr>
          <w:bCs/>
        </w:rPr>
        <w:t xml:space="preserve"> </w:t>
      </w:r>
      <w:r w:rsidR="00F63875" w:rsidRPr="00F63875">
        <w:rPr>
          <w:color w:val="333333"/>
          <w:shd w:val="clear" w:color="auto" w:fill="FFFFFF"/>
        </w:rPr>
        <w:t>00323268</w:t>
      </w:r>
    </w:p>
    <w:p w14:paraId="3C78A0C7" w14:textId="77777777" w:rsidR="00F63875" w:rsidRPr="00F63875" w:rsidRDefault="00F63875" w:rsidP="002B2AB1">
      <w:pPr>
        <w:pStyle w:val="Default"/>
        <w:rPr>
          <w:bCs/>
        </w:rPr>
      </w:pPr>
    </w:p>
    <w:p w14:paraId="423EA445" w14:textId="77777777" w:rsidR="002B2AB1" w:rsidRDefault="002B2AB1" w:rsidP="00446306">
      <w:pPr>
        <w:pStyle w:val="Default"/>
        <w:rPr>
          <w:bCs/>
        </w:rPr>
      </w:pPr>
    </w:p>
    <w:p w14:paraId="45995855" w14:textId="77777777" w:rsidR="002B2AB1" w:rsidRPr="00457A2E" w:rsidRDefault="002B2AB1" w:rsidP="002B2AB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7A2E">
        <w:rPr>
          <w:rFonts w:ascii="Times New Roman" w:hAnsi="Times New Roman" w:cs="Times New Roman"/>
          <w:bCs/>
          <w:sz w:val="24"/>
          <w:szCs w:val="24"/>
        </w:rPr>
        <w:t>a</w:t>
      </w:r>
    </w:p>
    <w:p w14:paraId="26DE99CF" w14:textId="77777777" w:rsidR="002B2AB1" w:rsidRPr="00457A2E" w:rsidRDefault="002B2AB1" w:rsidP="002B2AB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4BF6760" w14:textId="31AE4C18" w:rsidR="002B2AB1" w:rsidRPr="00457A2E" w:rsidRDefault="002B2AB1" w:rsidP="002B2AB1">
      <w:pPr>
        <w:pStyle w:val="Default"/>
        <w:rPr>
          <w:b/>
          <w:bCs/>
        </w:rPr>
      </w:pPr>
      <w:r w:rsidRPr="00457A2E">
        <w:rPr>
          <w:b/>
          <w:bCs/>
        </w:rPr>
        <w:t xml:space="preserve">Obec  </w:t>
      </w:r>
      <w:r w:rsidR="00F63875">
        <w:rPr>
          <w:b/>
          <w:bCs/>
        </w:rPr>
        <w:t>Slovenská Volová</w:t>
      </w:r>
      <w:r w:rsidRPr="00457A2E">
        <w:rPr>
          <w:b/>
          <w:bCs/>
        </w:rPr>
        <w:t xml:space="preserve"> </w:t>
      </w:r>
    </w:p>
    <w:p w14:paraId="7DEDAB28" w14:textId="3616F937" w:rsidR="002B2AB1" w:rsidRPr="00457A2E" w:rsidRDefault="002B2AB1" w:rsidP="002B2AB1">
      <w:pPr>
        <w:pStyle w:val="Default"/>
        <w:tabs>
          <w:tab w:val="left" w:pos="1985"/>
        </w:tabs>
      </w:pPr>
      <w:r w:rsidRPr="00457A2E">
        <w:rPr>
          <w:bCs/>
        </w:rPr>
        <w:t>sídlo:</w:t>
      </w:r>
      <w:r w:rsidR="00F63875">
        <w:rPr>
          <w:bCs/>
        </w:rPr>
        <w:t xml:space="preserve"> Obecný úrad Slovenská Volová, Slovenská Volová 36, 067 22  Ohradzany</w:t>
      </w:r>
      <w:r w:rsidRPr="00457A2E">
        <w:rPr>
          <w:bCs/>
        </w:rPr>
        <w:tab/>
      </w:r>
    </w:p>
    <w:p w14:paraId="21CC2335" w14:textId="07E85AC2" w:rsidR="002B2AB1" w:rsidRPr="00457A2E" w:rsidRDefault="002B2AB1" w:rsidP="002B2AB1">
      <w:pPr>
        <w:pStyle w:val="Default"/>
        <w:tabs>
          <w:tab w:val="left" w:pos="1985"/>
        </w:tabs>
        <w:rPr>
          <w:bCs/>
        </w:rPr>
      </w:pPr>
      <w:r w:rsidRPr="00457A2E">
        <w:rPr>
          <w:bCs/>
        </w:rPr>
        <w:t>štatutárny orgán:</w:t>
      </w:r>
      <w:r w:rsidR="00F63875">
        <w:rPr>
          <w:bCs/>
        </w:rPr>
        <w:t xml:space="preserve"> Pavol </w:t>
      </w:r>
      <w:proofErr w:type="spellStart"/>
      <w:r w:rsidR="00F63875">
        <w:rPr>
          <w:bCs/>
        </w:rPr>
        <w:t>Šimurda</w:t>
      </w:r>
      <w:proofErr w:type="spellEnd"/>
      <w:r w:rsidR="00F63875">
        <w:rPr>
          <w:bCs/>
        </w:rPr>
        <w:t>, starosta obce</w:t>
      </w:r>
      <w:r w:rsidRPr="00457A2E">
        <w:rPr>
          <w:bCs/>
        </w:rPr>
        <w:tab/>
      </w:r>
    </w:p>
    <w:p w14:paraId="2F6F5D87" w14:textId="7D6540A5" w:rsidR="002B2AB1" w:rsidRPr="00F63875" w:rsidRDefault="002B2AB1" w:rsidP="002B2AB1">
      <w:pPr>
        <w:pStyle w:val="Default"/>
        <w:rPr>
          <w:bCs/>
        </w:rPr>
      </w:pPr>
      <w:r w:rsidRPr="00457A2E">
        <w:rPr>
          <w:bCs/>
        </w:rPr>
        <w:t>IČO:</w:t>
      </w:r>
      <w:r w:rsidR="00F63875">
        <w:rPr>
          <w:bCs/>
        </w:rPr>
        <w:t>00323535</w:t>
      </w:r>
    </w:p>
    <w:p w14:paraId="5580B47F" w14:textId="77777777" w:rsidR="002B2AB1" w:rsidRPr="00F63875" w:rsidRDefault="002B2AB1" w:rsidP="00446306">
      <w:pPr>
        <w:pStyle w:val="Default"/>
        <w:rPr>
          <w:bCs/>
        </w:rPr>
      </w:pPr>
    </w:p>
    <w:p w14:paraId="2AA3EEFE" w14:textId="77777777" w:rsidR="00F63875" w:rsidRPr="00457A2E" w:rsidRDefault="00F63875" w:rsidP="00F638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7A2E">
        <w:rPr>
          <w:rFonts w:ascii="Times New Roman" w:hAnsi="Times New Roman" w:cs="Times New Roman"/>
          <w:bCs/>
          <w:sz w:val="24"/>
          <w:szCs w:val="24"/>
        </w:rPr>
        <w:t>a</w:t>
      </w:r>
    </w:p>
    <w:p w14:paraId="6E144B81" w14:textId="77777777" w:rsidR="00F63875" w:rsidRPr="00457A2E" w:rsidRDefault="00F63875" w:rsidP="00F638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BA18DC6" w14:textId="0217DB34" w:rsidR="00F63875" w:rsidRPr="00457A2E" w:rsidRDefault="00F63875" w:rsidP="00F63875">
      <w:pPr>
        <w:pStyle w:val="Default"/>
        <w:rPr>
          <w:b/>
          <w:bCs/>
        </w:rPr>
      </w:pPr>
      <w:r w:rsidRPr="00457A2E">
        <w:rPr>
          <w:b/>
          <w:bCs/>
        </w:rPr>
        <w:t xml:space="preserve">Obec  </w:t>
      </w:r>
      <w:r>
        <w:rPr>
          <w:b/>
          <w:bCs/>
        </w:rPr>
        <w:t>Závadka</w:t>
      </w:r>
      <w:r w:rsidRPr="00457A2E">
        <w:rPr>
          <w:b/>
          <w:bCs/>
        </w:rPr>
        <w:t xml:space="preserve"> </w:t>
      </w:r>
    </w:p>
    <w:p w14:paraId="1FC8ACCA" w14:textId="24C70883" w:rsidR="00F63875" w:rsidRPr="00457A2E" w:rsidRDefault="00F63875" w:rsidP="00F63875">
      <w:pPr>
        <w:pStyle w:val="Default"/>
        <w:tabs>
          <w:tab w:val="left" w:pos="1985"/>
        </w:tabs>
      </w:pPr>
      <w:r w:rsidRPr="00457A2E">
        <w:rPr>
          <w:bCs/>
        </w:rPr>
        <w:t>sídlo:</w:t>
      </w:r>
      <w:r>
        <w:rPr>
          <w:bCs/>
        </w:rPr>
        <w:t xml:space="preserve"> Obecný úrad Závadka, Závadka 126, 066 01  Humenné</w:t>
      </w:r>
      <w:r w:rsidRPr="00457A2E">
        <w:rPr>
          <w:bCs/>
        </w:rPr>
        <w:tab/>
      </w:r>
    </w:p>
    <w:p w14:paraId="70997C46" w14:textId="029E4C21" w:rsidR="00F63875" w:rsidRPr="00457A2E" w:rsidRDefault="00F63875" w:rsidP="00F63875">
      <w:pPr>
        <w:pStyle w:val="Default"/>
        <w:tabs>
          <w:tab w:val="left" w:pos="1985"/>
        </w:tabs>
        <w:rPr>
          <w:bCs/>
        </w:rPr>
      </w:pPr>
      <w:r w:rsidRPr="00457A2E">
        <w:rPr>
          <w:bCs/>
        </w:rPr>
        <w:t>štatutárny orgán:</w:t>
      </w:r>
      <w:r>
        <w:rPr>
          <w:bCs/>
        </w:rPr>
        <w:t xml:space="preserve"> Renáta </w:t>
      </w:r>
      <w:proofErr w:type="spellStart"/>
      <w:r>
        <w:rPr>
          <w:bCs/>
        </w:rPr>
        <w:t>Bešaková</w:t>
      </w:r>
      <w:proofErr w:type="spellEnd"/>
      <w:r>
        <w:rPr>
          <w:bCs/>
        </w:rPr>
        <w:t>, starostka obce</w:t>
      </w:r>
      <w:r w:rsidRPr="00457A2E">
        <w:rPr>
          <w:bCs/>
        </w:rPr>
        <w:tab/>
      </w:r>
    </w:p>
    <w:p w14:paraId="4B4180CA" w14:textId="0DDB4CDB" w:rsidR="00F63875" w:rsidRPr="00457A2E" w:rsidRDefault="00F63875" w:rsidP="00F63875">
      <w:pPr>
        <w:pStyle w:val="Default"/>
        <w:rPr>
          <w:bCs/>
        </w:rPr>
      </w:pPr>
      <w:r w:rsidRPr="00457A2E">
        <w:rPr>
          <w:bCs/>
        </w:rPr>
        <w:t>IČO:</w:t>
      </w:r>
      <w:r>
        <w:rPr>
          <w:bCs/>
        </w:rPr>
        <w:t xml:space="preserve"> 00323802</w:t>
      </w:r>
    </w:p>
    <w:p w14:paraId="47EEAE5D" w14:textId="77777777" w:rsidR="00F63875" w:rsidRDefault="00F63875" w:rsidP="00446306">
      <w:pPr>
        <w:pStyle w:val="Default"/>
        <w:rPr>
          <w:bCs/>
        </w:rPr>
      </w:pPr>
    </w:p>
    <w:p w14:paraId="545247D7" w14:textId="77777777" w:rsidR="00F63875" w:rsidRPr="00457A2E" w:rsidRDefault="00F63875" w:rsidP="00F638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7A2E">
        <w:rPr>
          <w:rFonts w:ascii="Times New Roman" w:hAnsi="Times New Roman" w:cs="Times New Roman"/>
          <w:bCs/>
          <w:sz w:val="24"/>
          <w:szCs w:val="24"/>
        </w:rPr>
        <w:t>a</w:t>
      </w:r>
    </w:p>
    <w:p w14:paraId="739AEDBA" w14:textId="77777777" w:rsidR="00F63875" w:rsidRPr="00457A2E" w:rsidRDefault="00F63875" w:rsidP="00F638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99EE49F" w14:textId="1C298434" w:rsidR="00F63875" w:rsidRPr="00457A2E" w:rsidRDefault="00F63875" w:rsidP="00F63875">
      <w:pPr>
        <w:pStyle w:val="Default"/>
        <w:rPr>
          <w:b/>
          <w:bCs/>
        </w:rPr>
      </w:pPr>
      <w:r w:rsidRPr="00457A2E">
        <w:rPr>
          <w:b/>
          <w:bCs/>
        </w:rPr>
        <w:t xml:space="preserve">Obec  </w:t>
      </w:r>
      <w:r w:rsidR="00566C4F">
        <w:rPr>
          <w:b/>
          <w:bCs/>
        </w:rPr>
        <w:t>Kamienka</w:t>
      </w:r>
      <w:r w:rsidRPr="00457A2E">
        <w:rPr>
          <w:b/>
          <w:bCs/>
        </w:rPr>
        <w:t xml:space="preserve"> </w:t>
      </w:r>
    </w:p>
    <w:p w14:paraId="7FB55889" w14:textId="1A36BB3E" w:rsidR="00F63875" w:rsidRPr="00457A2E" w:rsidRDefault="00F63875" w:rsidP="00F63875">
      <w:pPr>
        <w:pStyle w:val="Default"/>
        <w:tabs>
          <w:tab w:val="left" w:pos="1985"/>
        </w:tabs>
      </w:pPr>
      <w:r w:rsidRPr="00457A2E">
        <w:rPr>
          <w:bCs/>
        </w:rPr>
        <w:t>sídlo:</w:t>
      </w:r>
      <w:r w:rsidR="00566C4F">
        <w:rPr>
          <w:bCs/>
        </w:rPr>
        <w:t xml:space="preserve"> Obecný úrad Kamienka, Kamienka 143, 067 83 Kamenica nad Cirochou</w:t>
      </w:r>
      <w:r w:rsidRPr="00457A2E">
        <w:rPr>
          <w:bCs/>
        </w:rPr>
        <w:tab/>
      </w:r>
    </w:p>
    <w:p w14:paraId="6B12897C" w14:textId="0ED39869" w:rsidR="00F63875" w:rsidRPr="00457A2E" w:rsidRDefault="00F63875" w:rsidP="00F63875">
      <w:pPr>
        <w:pStyle w:val="Default"/>
        <w:tabs>
          <w:tab w:val="left" w:pos="1985"/>
        </w:tabs>
        <w:rPr>
          <w:bCs/>
        </w:rPr>
      </w:pPr>
      <w:r w:rsidRPr="00457A2E">
        <w:rPr>
          <w:bCs/>
        </w:rPr>
        <w:t>štatutárny orgán:</w:t>
      </w:r>
      <w:r w:rsidR="00566C4F">
        <w:rPr>
          <w:bCs/>
        </w:rPr>
        <w:t xml:space="preserve"> Ing. </w:t>
      </w:r>
      <w:proofErr w:type="spellStart"/>
      <w:r w:rsidR="00566C4F">
        <w:rPr>
          <w:bCs/>
        </w:rPr>
        <w:t>Benjamin</w:t>
      </w:r>
      <w:proofErr w:type="spellEnd"/>
      <w:r w:rsidR="00566C4F">
        <w:rPr>
          <w:bCs/>
        </w:rPr>
        <w:t xml:space="preserve"> Blaha, starosta obce</w:t>
      </w:r>
      <w:r w:rsidRPr="00457A2E">
        <w:rPr>
          <w:bCs/>
        </w:rPr>
        <w:tab/>
      </w:r>
    </w:p>
    <w:p w14:paraId="413154DB" w14:textId="7AD03E1A" w:rsidR="00F63875" w:rsidRPr="00457A2E" w:rsidRDefault="00F63875" w:rsidP="00F63875">
      <w:pPr>
        <w:pStyle w:val="Default"/>
        <w:rPr>
          <w:bCs/>
        </w:rPr>
      </w:pPr>
      <w:r w:rsidRPr="00457A2E">
        <w:rPr>
          <w:bCs/>
        </w:rPr>
        <w:t>IČO:</w:t>
      </w:r>
      <w:r w:rsidR="00566C4F">
        <w:rPr>
          <w:bCs/>
        </w:rPr>
        <w:t>00323110</w:t>
      </w:r>
    </w:p>
    <w:p w14:paraId="2AF6ACDC" w14:textId="77777777" w:rsidR="00F63875" w:rsidRDefault="00F63875" w:rsidP="00446306">
      <w:pPr>
        <w:pStyle w:val="Default"/>
        <w:rPr>
          <w:bCs/>
        </w:rPr>
      </w:pPr>
    </w:p>
    <w:p w14:paraId="072AC0DF" w14:textId="77777777" w:rsidR="00F63875" w:rsidRPr="00457A2E" w:rsidRDefault="00F63875" w:rsidP="00F638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7A2E">
        <w:rPr>
          <w:rFonts w:ascii="Times New Roman" w:hAnsi="Times New Roman" w:cs="Times New Roman"/>
          <w:bCs/>
          <w:sz w:val="24"/>
          <w:szCs w:val="24"/>
        </w:rPr>
        <w:t>a</w:t>
      </w:r>
    </w:p>
    <w:p w14:paraId="0E35DA25" w14:textId="77777777" w:rsidR="00F63875" w:rsidRPr="00457A2E" w:rsidRDefault="00F63875" w:rsidP="00F638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2FE7A95" w14:textId="7A3B1D7D" w:rsidR="00F63875" w:rsidRPr="00457A2E" w:rsidRDefault="00F63875" w:rsidP="00F63875">
      <w:pPr>
        <w:pStyle w:val="Default"/>
        <w:rPr>
          <w:b/>
          <w:bCs/>
        </w:rPr>
      </w:pPr>
      <w:r w:rsidRPr="00457A2E">
        <w:rPr>
          <w:b/>
          <w:bCs/>
        </w:rPr>
        <w:t xml:space="preserve">Obec  </w:t>
      </w:r>
      <w:r w:rsidR="00566C4F">
        <w:rPr>
          <w:b/>
          <w:bCs/>
        </w:rPr>
        <w:t>Veľopolie</w:t>
      </w:r>
      <w:r w:rsidRPr="00457A2E">
        <w:rPr>
          <w:b/>
          <w:bCs/>
        </w:rPr>
        <w:t xml:space="preserve"> </w:t>
      </w:r>
    </w:p>
    <w:p w14:paraId="37B1885C" w14:textId="4A13194E" w:rsidR="00F63875" w:rsidRPr="00457A2E" w:rsidRDefault="00F63875" w:rsidP="00F63875">
      <w:pPr>
        <w:pStyle w:val="Default"/>
        <w:tabs>
          <w:tab w:val="left" w:pos="1985"/>
        </w:tabs>
      </w:pPr>
      <w:r w:rsidRPr="00457A2E">
        <w:rPr>
          <w:bCs/>
        </w:rPr>
        <w:t>sídlo:</w:t>
      </w:r>
      <w:r w:rsidR="00566C4F">
        <w:rPr>
          <w:bCs/>
        </w:rPr>
        <w:t xml:space="preserve"> Obecný úrad Veľopolie, Veľopolie 78, 067 31  Udavské </w:t>
      </w:r>
      <w:r w:rsidRPr="00457A2E">
        <w:rPr>
          <w:bCs/>
        </w:rPr>
        <w:tab/>
      </w:r>
    </w:p>
    <w:p w14:paraId="30C91048" w14:textId="4B7A5E83" w:rsidR="00F63875" w:rsidRPr="00457A2E" w:rsidRDefault="00F63875" w:rsidP="00F63875">
      <w:pPr>
        <w:pStyle w:val="Default"/>
        <w:tabs>
          <w:tab w:val="left" w:pos="1985"/>
        </w:tabs>
        <w:rPr>
          <w:bCs/>
        </w:rPr>
      </w:pPr>
      <w:r w:rsidRPr="00457A2E">
        <w:rPr>
          <w:bCs/>
        </w:rPr>
        <w:t>štatutárny orgán:</w:t>
      </w:r>
      <w:r w:rsidR="00566C4F">
        <w:rPr>
          <w:bCs/>
        </w:rPr>
        <w:t xml:space="preserve"> Ing. Valéria </w:t>
      </w:r>
      <w:proofErr w:type="spellStart"/>
      <w:r w:rsidR="00566C4F">
        <w:rPr>
          <w:bCs/>
        </w:rPr>
        <w:t>Klapáčová</w:t>
      </w:r>
      <w:proofErr w:type="spellEnd"/>
      <w:r w:rsidR="00566C4F">
        <w:rPr>
          <w:bCs/>
        </w:rPr>
        <w:t>, starostka obce</w:t>
      </w:r>
      <w:r w:rsidRPr="00457A2E">
        <w:rPr>
          <w:bCs/>
        </w:rPr>
        <w:tab/>
      </w:r>
    </w:p>
    <w:p w14:paraId="2C827259" w14:textId="73FDEE86" w:rsidR="00F63875" w:rsidRPr="00457A2E" w:rsidRDefault="00F63875" w:rsidP="00F63875">
      <w:pPr>
        <w:pStyle w:val="Default"/>
        <w:rPr>
          <w:bCs/>
        </w:rPr>
      </w:pPr>
      <w:r w:rsidRPr="00457A2E">
        <w:rPr>
          <w:bCs/>
        </w:rPr>
        <w:t>IČO:</w:t>
      </w:r>
      <w:r w:rsidR="00566C4F">
        <w:rPr>
          <w:bCs/>
        </w:rPr>
        <w:t>00323748</w:t>
      </w:r>
      <w:r w:rsidR="00566C4F">
        <w:rPr>
          <w:rFonts w:ascii="Helvetica" w:hAnsi="Helvetica"/>
          <w:color w:val="444444"/>
          <w:sz w:val="21"/>
          <w:szCs w:val="21"/>
          <w:shd w:val="clear" w:color="auto" w:fill="FFFFFF"/>
        </w:rPr>
        <w:t> </w:t>
      </w:r>
    </w:p>
    <w:p w14:paraId="1C912450" w14:textId="77777777" w:rsidR="00F63875" w:rsidRDefault="00F63875" w:rsidP="00446306">
      <w:pPr>
        <w:pStyle w:val="Default"/>
        <w:rPr>
          <w:bCs/>
        </w:rPr>
      </w:pPr>
    </w:p>
    <w:p w14:paraId="2418C97F" w14:textId="77777777" w:rsidR="00F63875" w:rsidRPr="00457A2E" w:rsidRDefault="00F63875" w:rsidP="00F638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7A2E">
        <w:rPr>
          <w:rFonts w:ascii="Times New Roman" w:hAnsi="Times New Roman" w:cs="Times New Roman"/>
          <w:bCs/>
          <w:sz w:val="24"/>
          <w:szCs w:val="24"/>
        </w:rPr>
        <w:t>a</w:t>
      </w:r>
    </w:p>
    <w:p w14:paraId="65F6D31E" w14:textId="77777777" w:rsidR="00F63875" w:rsidRPr="00457A2E" w:rsidRDefault="00F63875" w:rsidP="00F638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90E18C3" w14:textId="72C65B3C" w:rsidR="00F63875" w:rsidRPr="00457A2E" w:rsidRDefault="00F63875" w:rsidP="00F63875">
      <w:pPr>
        <w:pStyle w:val="Default"/>
        <w:rPr>
          <w:b/>
          <w:bCs/>
        </w:rPr>
      </w:pPr>
      <w:r w:rsidRPr="00457A2E">
        <w:rPr>
          <w:b/>
          <w:bCs/>
        </w:rPr>
        <w:t xml:space="preserve">Obec  </w:t>
      </w:r>
      <w:r w:rsidR="00566C4F">
        <w:rPr>
          <w:b/>
          <w:bCs/>
        </w:rPr>
        <w:t>Porúbka</w:t>
      </w:r>
    </w:p>
    <w:p w14:paraId="3CD8DC23" w14:textId="5FFB575B" w:rsidR="00F63875" w:rsidRPr="00457A2E" w:rsidRDefault="00F63875" w:rsidP="00F63875">
      <w:pPr>
        <w:pStyle w:val="Default"/>
        <w:tabs>
          <w:tab w:val="left" w:pos="1985"/>
        </w:tabs>
      </w:pPr>
      <w:r w:rsidRPr="00457A2E">
        <w:rPr>
          <w:bCs/>
        </w:rPr>
        <w:t>sídlo:</w:t>
      </w:r>
      <w:r w:rsidR="00566C4F">
        <w:rPr>
          <w:bCs/>
        </w:rPr>
        <w:t xml:space="preserve"> Obecný úrad Porúbka, Porúbka 90, 067 41  Chlmec</w:t>
      </w:r>
      <w:r w:rsidRPr="00457A2E">
        <w:rPr>
          <w:bCs/>
        </w:rPr>
        <w:tab/>
      </w:r>
    </w:p>
    <w:p w14:paraId="668208BF" w14:textId="485320BD" w:rsidR="00F63875" w:rsidRPr="00457A2E" w:rsidRDefault="00F63875" w:rsidP="00F63875">
      <w:pPr>
        <w:pStyle w:val="Default"/>
        <w:tabs>
          <w:tab w:val="left" w:pos="1985"/>
        </w:tabs>
        <w:rPr>
          <w:bCs/>
        </w:rPr>
      </w:pPr>
      <w:r w:rsidRPr="00457A2E">
        <w:rPr>
          <w:bCs/>
        </w:rPr>
        <w:t>štatutárny orgán:</w:t>
      </w:r>
      <w:r w:rsidR="00566C4F">
        <w:rPr>
          <w:bCs/>
        </w:rPr>
        <w:t xml:space="preserve"> Ing. Andrea Raková, starostka obce</w:t>
      </w:r>
      <w:r w:rsidRPr="00457A2E">
        <w:rPr>
          <w:bCs/>
        </w:rPr>
        <w:tab/>
      </w:r>
    </w:p>
    <w:p w14:paraId="25968604" w14:textId="7F205912" w:rsidR="00F63875" w:rsidRPr="00700612" w:rsidRDefault="00F63875" w:rsidP="00F63875">
      <w:pPr>
        <w:pStyle w:val="Default"/>
        <w:rPr>
          <w:bCs/>
        </w:rPr>
      </w:pPr>
      <w:r w:rsidRPr="00457A2E">
        <w:rPr>
          <w:bCs/>
        </w:rPr>
        <w:t>IČO:</w:t>
      </w:r>
      <w:r w:rsidR="00700612">
        <w:rPr>
          <w:bCs/>
        </w:rPr>
        <w:t xml:space="preserve"> </w:t>
      </w:r>
      <w:r w:rsidR="00700612" w:rsidRPr="00700612">
        <w:rPr>
          <w:color w:val="4D5156"/>
          <w:shd w:val="clear" w:color="auto" w:fill="FFFFFF"/>
        </w:rPr>
        <w:t>00323420</w:t>
      </w:r>
    </w:p>
    <w:p w14:paraId="23699228" w14:textId="77777777" w:rsidR="00F63875" w:rsidRPr="00700612" w:rsidRDefault="00F63875" w:rsidP="00446306">
      <w:pPr>
        <w:pStyle w:val="Default"/>
        <w:rPr>
          <w:bCs/>
        </w:rPr>
      </w:pPr>
    </w:p>
    <w:p w14:paraId="70CA2F48" w14:textId="77777777" w:rsidR="00566C4F" w:rsidRPr="00457A2E" w:rsidRDefault="00566C4F" w:rsidP="00566C4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7A2E">
        <w:rPr>
          <w:rFonts w:ascii="Times New Roman" w:hAnsi="Times New Roman" w:cs="Times New Roman"/>
          <w:bCs/>
          <w:sz w:val="24"/>
          <w:szCs w:val="24"/>
        </w:rPr>
        <w:t>a</w:t>
      </w:r>
    </w:p>
    <w:p w14:paraId="1784E30E" w14:textId="77777777" w:rsidR="00566C4F" w:rsidRPr="00457A2E" w:rsidRDefault="00566C4F" w:rsidP="00566C4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0075A57" w14:textId="422E83A7" w:rsidR="00566C4F" w:rsidRPr="00457A2E" w:rsidRDefault="00566C4F" w:rsidP="00566C4F">
      <w:pPr>
        <w:pStyle w:val="Default"/>
        <w:rPr>
          <w:b/>
          <w:bCs/>
        </w:rPr>
      </w:pPr>
      <w:r w:rsidRPr="00457A2E">
        <w:rPr>
          <w:b/>
          <w:bCs/>
        </w:rPr>
        <w:t xml:space="preserve">Obec </w:t>
      </w:r>
      <w:r w:rsidR="00700612">
        <w:rPr>
          <w:b/>
          <w:bCs/>
        </w:rPr>
        <w:t>Gruzovce</w:t>
      </w:r>
      <w:r w:rsidRPr="00457A2E">
        <w:rPr>
          <w:b/>
          <w:bCs/>
        </w:rPr>
        <w:t xml:space="preserve"> </w:t>
      </w:r>
    </w:p>
    <w:p w14:paraId="152195AC" w14:textId="0FC6F21C" w:rsidR="00566C4F" w:rsidRPr="00457A2E" w:rsidRDefault="00566C4F" w:rsidP="00566C4F">
      <w:pPr>
        <w:pStyle w:val="Default"/>
        <w:tabs>
          <w:tab w:val="left" w:pos="1985"/>
        </w:tabs>
      </w:pPr>
      <w:r w:rsidRPr="00457A2E">
        <w:rPr>
          <w:bCs/>
        </w:rPr>
        <w:t>sídlo:</w:t>
      </w:r>
      <w:r w:rsidR="00700612">
        <w:rPr>
          <w:bCs/>
        </w:rPr>
        <w:t xml:space="preserve"> Obecný úrad Gruzovce, Gruzovce 1, 067 22  Ohradzany</w:t>
      </w:r>
      <w:r w:rsidRPr="00457A2E">
        <w:rPr>
          <w:bCs/>
        </w:rPr>
        <w:tab/>
      </w:r>
    </w:p>
    <w:p w14:paraId="4477A7B3" w14:textId="473E4148" w:rsidR="00566C4F" w:rsidRPr="00457A2E" w:rsidRDefault="00566C4F" w:rsidP="00566C4F">
      <w:pPr>
        <w:pStyle w:val="Default"/>
        <w:tabs>
          <w:tab w:val="left" w:pos="1985"/>
        </w:tabs>
        <w:rPr>
          <w:bCs/>
        </w:rPr>
      </w:pPr>
      <w:r w:rsidRPr="00457A2E">
        <w:rPr>
          <w:bCs/>
        </w:rPr>
        <w:t>štatutárny orgán:</w:t>
      </w:r>
      <w:r w:rsidR="00700612">
        <w:rPr>
          <w:bCs/>
        </w:rPr>
        <w:t xml:space="preserve"> Martin </w:t>
      </w:r>
      <w:proofErr w:type="spellStart"/>
      <w:r w:rsidR="00700612">
        <w:rPr>
          <w:bCs/>
        </w:rPr>
        <w:t>Petík</w:t>
      </w:r>
      <w:proofErr w:type="spellEnd"/>
      <w:r w:rsidR="00700612">
        <w:rPr>
          <w:bCs/>
        </w:rPr>
        <w:t>, BBA, starosta obce</w:t>
      </w:r>
      <w:r w:rsidRPr="00457A2E">
        <w:rPr>
          <w:bCs/>
        </w:rPr>
        <w:tab/>
      </w:r>
    </w:p>
    <w:p w14:paraId="0B712770" w14:textId="255B453F" w:rsidR="00566C4F" w:rsidRPr="00457A2E" w:rsidRDefault="00566C4F" w:rsidP="00700612">
      <w:pPr>
        <w:rPr>
          <w:bCs/>
        </w:rPr>
      </w:pPr>
      <w:r w:rsidRPr="00457A2E">
        <w:rPr>
          <w:bCs/>
        </w:rPr>
        <w:t>IČO:</w:t>
      </w:r>
      <w:r w:rsidR="00700612">
        <w:rPr>
          <w:bCs/>
        </w:rPr>
        <w:t xml:space="preserve"> 00690091</w:t>
      </w:r>
      <w:r w:rsidR="00700612" w:rsidRPr="00700612">
        <w:rPr>
          <w:rFonts w:ascii="Tahoma" w:eastAsia="Times New Roman" w:hAnsi="Tahoma" w:cs="Tahoma"/>
          <w:color w:val="333333"/>
          <w:sz w:val="18"/>
          <w:szCs w:val="18"/>
          <w:lang w:eastAsia="sk-SK"/>
        </w:rPr>
        <w:br/>
      </w:r>
    </w:p>
    <w:p w14:paraId="703C5FAD" w14:textId="77777777" w:rsidR="00A56F88" w:rsidRDefault="00A56F88" w:rsidP="0044630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B8F268D" w14:textId="77777777" w:rsidR="004A6609" w:rsidRPr="00457A2E" w:rsidRDefault="004A6609" w:rsidP="0044630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F2B80B2" w14:textId="44E576B9" w:rsidR="009F597E" w:rsidRPr="00457A2E" w:rsidRDefault="009F597E" w:rsidP="0044630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7A2E">
        <w:rPr>
          <w:rFonts w:ascii="Times New Roman" w:hAnsi="Times New Roman" w:cs="Times New Roman"/>
          <w:bCs/>
          <w:sz w:val="24"/>
          <w:szCs w:val="24"/>
        </w:rPr>
        <w:t xml:space="preserve">Vyššie uvedené </w:t>
      </w:r>
      <w:r w:rsidR="00E95B58">
        <w:rPr>
          <w:rFonts w:ascii="Times New Roman" w:hAnsi="Times New Roman" w:cs="Times New Roman"/>
          <w:bCs/>
          <w:sz w:val="24"/>
          <w:szCs w:val="24"/>
        </w:rPr>
        <w:t>zúčastnen</w:t>
      </w:r>
      <w:r w:rsidRPr="00457A2E">
        <w:rPr>
          <w:rFonts w:ascii="Times New Roman" w:hAnsi="Times New Roman" w:cs="Times New Roman"/>
          <w:bCs/>
          <w:sz w:val="24"/>
          <w:szCs w:val="24"/>
        </w:rPr>
        <w:t xml:space="preserve">é strany, </w:t>
      </w:r>
    </w:p>
    <w:p w14:paraId="32F4FFFC" w14:textId="77777777" w:rsidR="009F597E" w:rsidRPr="00457A2E" w:rsidRDefault="009F597E" w:rsidP="00446306">
      <w:pPr>
        <w:pStyle w:val="Nzov"/>
        <w:jc w:val="both"/>
        <w:rPr>
          <w:sz w:val="24"/>
          <w:szCs w:val="24"/>
        </w:rPr>
      </w:pPr>
    </w:p>
    <w:p w14:paraId="2354E8AC" w14:textId="04BEC39E" w:rsidR="009F597E" w:rsidRPr="00457A2E" w:rsidRDefault="009F597E" w:rsidP="0044630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A2E">
        <w:rPr>
          <w:rFonts w:ascii="Times New Roman" w:hAnsi="Times New Roman" w:cs="Times New Roman"/>
          <w:b/>
          <w:sz w:val="24"/>
          <w:szCs w:val="24"/>
        </w:rPr>
        <w:t>uvedomujúc si zodpovednosť za rozvoj územia</w:t>
      </w:r>
      <w:r w:rsidRPr="00457A2E">
        <w:rPr>
          <w:rFonts w:ascii="Times New Roman" w:hAnsi="Times New Roman" w:cs="Times New Roman"/>
          <w:sz w:val="24"/>
          <w:szCs w:val="24"/>
        </w:rPr>
        <w:t xml:space="preserve"> </w:t>
      </w:r>
      <w:r w:rsidR="00446306" w:rsidRPr="00457A2E">
        <w:rPr>
          <w:rFonts w:ascii="Times New Roman" w:hAnsi="Times New Roman" w:cs="Times New Roman"/>
          <w:sz w:val="24"/>
          <w:szCs w:val="24"/>
        </w:rPr>
        <w:t>udržateľného mestského rozvoja</w:t>
      </w:r>
      <w:r w:rsidRPr="00457A2E">
        <w:rPr>
          <w:rFonts w:ascii="Times New Roman" w:hAnsi="Times New Roman" w:cs="Times New Roman"/>
          <w:sz w:val="24"/>
          <w:szCs w:val="24"/>
        </w:rPr>
        <w:t>, ktoré je definované v </w:t>
      </w:r>
      <w:r w:rsidRPr="00F314F5">
        <w:rPr>
          <w:rFonts w:ascii="Times New Roman" w:hAnsi="Times New Roman" w:cs="Times New Roman"/>
          <w:sz w:val="24"/>
          <w:szCs w:val="24"/>
        </w:rPr>
        <w:t>článku 3 t</w:t>
      </w:r>
      <w:r w:rsidR="00E13606">
        <w:rPr>
          <w:rFonts w:ascii="Times New Roman" w:hAnsi="Times New Roman" w:cs="Times New Roman"/>
          <w:sz w:val="24"/>
          <w:szCs w:val="24"/>
        </w:rPr>
        <w:t>oh</w:t>
      </w:r>
      <w:r w:rsidRPr="00F314F5">
        <w:rPr>
          <w:rFonts w:ascii="Times New Roman" w:hAnsi="Times New Roman" w:cs="Times New Roman"/>
          <w:sz w:val="24"/>
          <w:szCs w:val="24"/>
        </w:rPr>
        <w:t xml:space="preserve">to </w:t>
      </w:r>
      <w:r w:rsidR="00E13606">
        <w:rPr>
          <w:rFonts w:ascii="Times New Roman" w:hAnsi="Times New Roman" w:cs="Times New Roman"/>
          <w:sz w:val="24"/>
          <w:szCs w:val="24"/>
        </w:rPr>
        <w:t>memoranda</w:t>
      </w:r>
      <w:r w:rsidRPr="00457A2E">
        <w:rPr>
          <w:rFonts w:ascii="Times New Roman" w:hAnsi="Times New Roman" w:cs="Times New Roman"/>
          <w:sz w:val="24"/>
          <w:szCs w:val="24"/>
        </w:rPr>
        <w:t xml:space="preserve">, </w:t>
      </w:r>
      <w:r w:rsidR="00F314F5">
        <w:rPr>
          <w:rFonts w:ascii="Times New Roman" w:hAnsi="Times New Roman" w:cs="Times New Roman"/>
          <w:sz w:val="24"/>
          <w:szCs w:val="24"/>
        </w:rPr>
        <w:t xml:space="preserve">ako aj rozvoj územia </w:t>
      </w:r>
      <w:r w:rsidR="000C4493">
        <w:rPr>
          <w:rFonts w:ascii="Times New Roman" w:hAnsi="Times New Roman" w:cs="Times New Roman"/>
          <w:sz w:val="24"/>
          <w:szCs w:val="24"/>
        </w:rPr>
        <w:t>Prešovského</w:t>
      </w:r>
      <w:r w:rsidR="00F314F5" w:rsidRPr="00457A2E">
        <w:rPr>
          <w:rFonts w:ascii="Times New Roman" w:hAnsi="Times New Roman" w:cs="Times New Roman"/>
          <w:sz w:val="24"/>
          <w:szCs w:val="24"/>
        </w:rPr>
        <w:t xml:space="preserve"> kraja</w:t>
      </w:r>
      <w:r w:rsidR="00F314F5">
        <w:rPr>
          <w:rFonts w:ascii="Times New Roman" w:hAnsi="Times New Roman" w:cs="Times New Roman"/>
          <w:sz w:val="24"/>
          <w:szCs w:val="24"/>
        </w:rPr>
        <w:t>,</w:t>
      </w:r>
    </w:p>
    <w:p w14:paraId="0B6EE2A2" w14:textId="4A91F7DB" w:rsidR="009F597E" w:rsidRPr="00457A2E" w:rsidRDefault="009F597E" w:rsidP="00446306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A2E">
        <w:rPr>
          <w:rFonts w:ascii="Times New Roman" w:hAnsi="Times New Roman" w:cs="Times New Roman"/>
          <w:b/>
          <w:sz w:val="24"/>
          <w:szCs w:val="24"/>
        </w:rPr>
        <w:t xml:space="preserve">zdôrazňujúc dôležitosť a nevyhnutnosť spolupráce a partnerského prístupu </w:t>
      </w:r>
      <w:r w:rsidRPr="00457A2E">
        <w:rPr>
          <w:rFonts w:ascii="Times New Roman" w:hAnsi="Times New Roman" w:cs="Times New Roman"/>
          <w:sz w:val="24"/>
          <w:szCs w:val="24"/>
        </w:rPr>
        <w:t>v procese prípravy Integrovanej územnej stratégie</w:t>
      </w:r>
      <w:r w:rsidR="00446306" w:rsidRPr="00457A2E">
        <w:rPr>
          <w:rFonts w:ascii="Times New Roman" w:hAnsi="Times New Roman" w:cs="Times New Roman"/>
          <w:sz w:val="24"/>
          <w:szCs w:val="24"/>
        </w:rPr>
        <w:t xml:space="preserve"> udržateľného mestského rozvoja </w:t>
      </w:r>
      <w:r w:rsidR="00A0095A" w:rsidRPr="00A0095A">
        <w:rPr>
          <w:rFonts w:ascii="Times New Roman" w:hAnsi="Times New Roman" w:cs="Times New Roman"/>
          <w:sz w:val="24"/>
          <w:szCs w:val="24"/>
        </w:rPr>
        <w:t>Humenné</w:t>
      </w:r>
      <w:r w:rsidR="00446306" w:rsidRPr="00457A2E">
        <w:rPr>
          <w:rFonts w:ascii="Times New Roman" w:hAnsi="Times New Roman" w:cs="Times New Roman"/>
          <w:sz w:val="24"/>
          <w:szCs w:val="24"/>
        </w:rPr>
        <w:t xml:space="preserve"> a tým aj Integrovanej územnej stratégie </w:t>
      </w:r>
      <w:r w:rsidR="000C4493">
        <w:rPr>
          <w:rFonts w:ascii="Times New Roman" w:hAnsi="Times New Roman" w:cs="Times New Roman"/>
          <w:sz w:val="24"/>
          <w:szCs w:val="24"/>
        </w:rPr>
        <w:t>Prešovského</w:t>
      </w:r>
      <w:r w:rsidR="00446306" w:rsidRPr="00457A2E">
        <w:rPr>
          <w:rFonts w:ascii="Times New Roman" w:hAnsi="Times New Roman" w:cs="Times New Roman"/>
          <w:sz w:val="24"/>
          <w:szCs w:val="24"/>
        </w:rPr>
        <w:t xml:space="preserve"> kraja</w:t>
      </w:r>
      <w:r w:rsidRPr="00457A2E">
        <w:rPr>
          <w:rFonts w:ascii="Times New Roman" w:hAnsi="Times New Roman" w:cs="Times New Roman"/>
          <w:sz w:val="24"/>
          <w:szCs w:val="24"/>
        </w:rPr>
        <w:t>,</w:t>
      </w:r>
    </w:p>
    <w:p w14:paraId="37F913A7" w14:textId="77777777" w:rsidR="009F597E" w:rsidRPr="00457A2E" w:rsidRDefault="009F597E" w:rsidP="00446306">
      <w:pPr>
        <w:pStyle w:val="Odsekzoznamu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6973CD59" w14:textId="77777777" w:rsidR="009F597E" w:rsidRPr="00457A2E" w:rsidRDefault="009F597E" w:rsidP="00446306">
      <w:pPr>
        <w:pStyle w:val="Odsekzoznamu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1A99CDD0" w14:textId="5CF267C8" w:rsidR="009F597E" w:rsidRPr="00457A2E" w:rsidRDefault="000B2F6A" w:rsidP="00446306">
      <w:pPr>
        <w:pStyle w:val="Odsekzoznamu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uzatvárajú</w:t>
      </w:r>
      <w:r w:rsidR="0029559A" w:rsidRPr="00457A2E">
        <w:rPr>
          <w:rFonts w:ascii="Times New Roman" w:hAnsi="Times New Roman"/>
          <w:b/>
          <w:sz w:val="24"/>
          <w:szCs w:val="24"/>
        </w:rPr>
        <w:t xml:space="preserve"> </w:t>
      </w:r>
      <w:r w:rsidR="009F597E" w:rsidRPr="00457A2E">
        <w:rPr>
          <w:rFonts w:ascii="Times New Roman" w:hAnsi="Times New Roman"/>
          <w:b/>
          <w:sz w:val="24"/>
          <w:szCs w:val="24"/>
        </w:rPr>
        <w:t>t</w:t>
      </w:r>
      <w:r w:rsidR="00942CA3">
        <w:rPr>
          <w:rFonts w:ascii="Times New Roman" w:hAnsi="Times New Roman"/>
          <w:b/>
          <w:sz w:val="24"/>
          <w:szCs w:val="24"/>
        </w:rPr>
        <w:t>oto memorandum</w:t>
      </w:r>
      <w:r w:rsidR="00D53571">
        <w:rPr>
          <w:rFonts w:ascii="Times New Roman" w:hAnsi="Times New Roman"/>
          <w:b/>
          <w:sz w:val="24"/>
          <w:szCs w:val="24"/>
        </w:rPr>
        <w:t xml:space="preserve"> o spolupráci</w:t>
      </w:r>
      <w:r w:rsidR="00942CA3">
        <w:rPr>
          <w:rFonts w:ascii="Times New Roman" w:hAnsi="Times New Roman"/>
          <w:b/>
          <w:sz w:val="24"/>
          <w:szCs w:val="24"/>
        </w:rPr>
        <w:t xml:space="preserve">: </w:t>
      </w:r>
    </w:p>
    <w:p w14:paraId="19796F6B" w14:textId="77777777" w:rsidR="009F597E" w:rsidRPr="00457A2E" w:rsidRDefault="009F597E" w:rsidP="00446306">
      <w:pPr>
        <w:pStyle w:val="Odsekzoznamu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62B420F4" w14:textId="77777777" w:rsidR="009F597E" w:rsidRPr="00457A2E" w:rsidRDefault="009F597E" w:rsidP="00446306">
      <w:pPr>
        <w:pStyle w:val="Odsekzoznamu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75B72AB0" w14:textId="0EED958E" w:rsidR="004A6609" w:rsidRPr="00457A2E" w:rsidRDefault="009F597E" w:rsidP="004A66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A2E">
        <w:rPr>
          <w:rFonts w:ascii="Times New Roman" w:hAnsi="Times New Roman" w:cs="Times New Roman"/>
          <w:b/>
          <w:sz w:val="24"/>
          <w:szCs w:val="24"/>
        </w:rPr>
        <w:t>Článok 1</w:t>
      </w:r>
    </w:p>
    <w:p w14:paraId="4917AFFD" w14:textId="27D244F1" w:rsidR="009F597E" w:rsidRPr="00457A2E" w:rsidRDefault="009F597E" w:rsidP="004463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A2E">
        <w:rPr>
          <w:rFonts w:ascii="Times New Roman" w:hAnsi="Times New Roman" w:cs="Times New Roman"/>
          <w:b/>
          <w:sz w:val="24"/>
          <w:szCs w:val="24"/>
        </w:rPr>
        <w:t xml:space="preserve">Definovanie základných pojmov </w:t>
      </w:r>
    </w:p>
    <w:p w14:paraId="48ABAAF1" w14:textId="77777777" w:rsidR="00446306" w:rsidRPr="00457A2E" w:rsidRDefault="00446306" w:rsidP="004463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384A47" w14:textId="28C59907" w:rsidR="00585689" w:rsidRPr="005638D9" w:rsidRDefault="009F597E" w:rsidP="00585689">
      <w:pPr>
        <w:spacing w:after="0" w:line="280" w:lineRule="atLeast"/>
        <w:jc w:val="both"/>
        <w:rPr>
          <w:rFonts w:ascii="Times New Roman" w:hAnsi="Times New Roman" w:cs="Times New Roman"/>
          <w:noProof/>
          <w:color w:val="000000" w:themeColor="text1"/>
          <w:sz w:val="24"/>
        </w:rPr>
      </w:pPr>
      <w:r w:rsidRPr="005638D9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5638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Integrovaná územná stratégia</w:t>
      </w:r>
      <w:r w:rsidRPr="00563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85689" w:rsidRPr="005638D9">
        <w:rPr>
          <w:rFonts w:ascii="Times New Roman" w:hAnsi="Times New Roman" w:cs="Times New Roman"/>
          <w:color w:val="000000" w:themeColor="text1"/>
          <w:sz w:val="24"/>
          <w:szCs w:val="24"/>
        </w:rPr>
        <w:t>(ďalej aj</w:t>
      </w:r>
      <w:r w:rsidRPr="00563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„IÚS“) </w:t>
      </w:r>
      <w:r w:rsidR="00585689" w:rsidRPr="005638D9">
        <w:rPr>
          <w:rFonts w:ascii="Times New Roman" w:hAnsi="Times New Roman" w:cs="Times New Roman"/>
          <w:color w:val="000000" w:themeColor="text1"/>
          <w:sz w:val="24"/>
        </w:rPr>
        <w:t>je komplexná rozvojová stratégi</w:t>
      </w:r>
      <w:r w:rsidR="00942CA3" w:rsidRPr="005638D9">
        <w:rPr>
          <w:rFonts w:ascii="Times New Roman" w:hAnsi="Times New Roman" w:cs="Times New Roman"/>
          <w:color w:val="000000" w:themeColor="text1"/>
          <w:sz w:val="24"/>
        </w:rPr>
        <w:t>a</w:t>
      </w:r>
      <w:r w:rsidR="00585689" w:rsidRPr="005638D9">
        <w:rPr>
          <w:rFonts w:ascii="Times New Roman" w:hAnsi="Times New Roman" w:cs="Times New Roman"/>
          <w:color w:val="000000" w:themeColor="text1"/>
          <w:sz w:val="24"/>
        </w:rPr>
        <w:t xml:space="preserve"> územia integrujúca všetky aspekty rozvoja a rozvojové aktivity v území.</w:t>
      </w:r>
      <w:r w:rsidR="00585689" w:rsidRPr="005638D9">
        <w:rPr>
          <w:rFonts w:ascii="Times New Roman" w:hAnsi="Times New Roman" w:cs="Times New Roman"/>
          <w:noProof/>
          <w:color w:val="000000" w:themeColor="text1"/>
          <w:sz w:val="24"/>
        </w:rPr>
        <w:t xml:space="preserve"> </w:t>
      </w:r>
      <w:r w:rsidR="00585689" w:rsidRPr="005638D9">
        <w:rPr>
          <w:rFonts w:ascii="Times New Roman" w:hAnsi="Times New Roman" w:cs="Times New Roman"/>
          <w:color w:val="000000" w:themeColor="text1"/>
          <w:sz w:val="24"/>
        </w:rPr>
        <w:t xml:space="preserve">IÚS </w:t>
      </w:r>
      <w:r w:rsidR="001D6D30">
        <w:rPr>
          <w:rFonts w:ascii="Times New Roman" w:hAnsi="Times New Roman" w:cs="Times New Roman"/>
          <w:color w:val="000000" w:themeColor="text1"/>
          <w:sz w:val="24"/>
        </w:rPr>
        <w:t>sú spracovávané ako</w:t>
      </w:r>
      <w:r w:rsidR="00585689" w:rsidRPr="005638D9">
        <w:rPr>
          <w:rFonts w:ascii="Times New Roman" w:hAnsi="Times New Roman" w:cs="Times New Roman"/>
          <w:color w:val="000000" w:themeColor="text1"/>
          <w:sz w:val="24"/>
        </w:rPr>
        <w:t xml:space="preserve"> Program</w:t>
      </w:r>
      <w:r w:rsidR="001D6D30">
        <w:rPr>
          <w:rFonts w:ascii="Times New Roman" w:hAnsi="Times New Roman" w:cs="Times New Roman"/>
          <w:color w:val="000000" w:themeColor="text1"/>
          <w:sz w:val="24"/>
        </w:rPr>
        <w:t>y</w:t>
      </w:r>
      <w:r w:rsidR="00585689" w:rsidRPr="005638D9">
        <w:rPr>
          <w:rFonts w:ascii="Times New Roman" w:hAnsi="Times New Roman" w:cs="Times New Roman"/>
          <w:color w:val="000000" w:themeColor="text1"/>
          <w:sz w:val="24"/>
        </w:rPr>
        <w:t xml:space="preserve"> hospodárskeho rozvoja a sociálneho rozvoja (ďalej aj „</w:t>
      </w:r>
      <w:r w:rsidR="00585689" w:rsidRPr="005638D9">
        <w:rPr>
          <w:rFonts w:ascii="Times New Roman" w:hAnsi="Times New Roman" w:cs="Times New Roman"/>
          <w:bCs/>
          <w:color w:val="000000" w:themeColor="text1"/>
          <w:sz w:val="24"/>
        </w:rPr>
        <w:t>PHRSR</w:t>
      </w:r>
      <w:r w:rsidR="00585689" w:rsidRPr="005638D9">
        <w:rPr>
          <w:rFonts w:ascii="Times New Roman" w:hAnsi="Times New Roman" w:cs="Times New Roman"/>
          <w:color w:val="000000" w:themeColor="text1"/>
          <w:sz w:val="24"/>
        </w:rPr>
        <w:t>“) samosprávnych krajov v spolupráci so sociálno-ekonomickými partnermi v zmysle zákona</w:t>
      </w:r>
      <w:r w:rsidR="008C486D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8C486D" w:rsidRPr="00457A2E">
        <w:rPr>
          <w:rFonts w:ascii="Times New Roman" w:hAnsi="Times New Roman" w:cs="Times New Roman"/>
          <w:sz w:val="24"/>
          <w:szCs w:val="24"/>
        </w:rPr>
        <w:t>č. 539/2008 Z. z. o podpore regionálneho rozvoja v znení neskorších predpisov</w:t>
      </w:r>
      <w:r w:rsidR="00585689" w:rsidRPr="005638D9">
        <w:rPr>
          <w:rFonts w:ascii="Times New Roman" w:hAnsi="Times New Roman" w:cs="Times New Roman"/>
          <w:color w:val="000000" w:themeColor="text1"/>
          <w:sz w:val="24"/>
        </w:rPr>
        <w:t xml:space="preserve">. IÚS </w:t>
      </w:r>
      <w:r w:rsidR="00585689" w:rsidRPr="005638D9">
        <w:rPr>
          <w:rFonts w:ascii="Times New Roman" w:hAnsi="Times New Roman" w:cs="Times New Roman"/>
          <w:noProof/>
          <w:color w:val="000000" w:themeColor="text1"/>
          <w:sz w:val="24"/>
        </w:rPr>
        <w:t xml:space="preserve">sú základnou stratégiou pre zabezpečenie integrovaného územného rozvoja podporovaného územnými nástrojmi EÚ, ako sú integrované územné investície. </w:t>
      </w:r>
    </w:p>
    <w:p w14:paraId="19D1D855" w14:textId="539FC43D" w:rsidR="00446306" w:rsidRPr="005638D9" w:rsidRDefault="00446306" w:rsidP="0044630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2E8440E" w14:textId="055CF520" w:rsidR="001D6D30" w:rsidRPr="005638D9" w:rsidRDefault="009F597E" w:rsidP="009C4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38D9">
        <w:rPr>
          <w:rFonts w:ascii="Times New Roman" w:hAnsi="Times New Roman"/>
          <w:b/>
          <w:bCs/>
          <w:color w:val="000000" w:themeColor="text1"/>
          <w:sz w:val="24"/>
          <w:szCs w:val="24"/>
        </w:rPr>
        <w:t>2. Integrované územné investície</w:t>
      </w:r>
      <w:r w:rsidRPr="005638D9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585689" w:rsidRPr="005638D9">
        <w:rPr>
          <w:rFonts w:ascii="Times New Roman" w:hAnsi="Times New Roman"/>
          <w:color w:val="000000" w:themeColor="text1"/>
          <w:sz w:val="24"/>
          <w:szCs w:val="24"/>
        </w:rPr>
        <w:t>ďalej aj</w:t>
      </w:r>
      <w:r w:rsidRPr="005638D9">
        <w:rPr>
          <w:rFonts w:ascii="Times New Roman" w:hAnsi="Times New Roman"/>
          <w:color w:val="000000" w:themeColor="text1"/>
          <w:sz w:val="24"/>
          <w:szCs w:val="24"/>
        </w:rPr>
        <w:t xml:space="preserve"> „IÚI“) </w:t>
      </w:r>
      <w:r w:rsidR="00942CA3" w:rsidRPr="005638D9">
        <w:rPr>
          <w:rFonts w:ascii="Times New Roman" w:hAnsi="Times New Roman"/>
          <w:color w:val="000000" w:themeColor="text1"/>
          <w:sz w:val="24"/>
          <w:szCs w:val="24"/>
        </w:rPr>
        <w:t>sú</w:t>
      </w:r>
      <w:r w:rsidR="00585689" w:rsidRPr="005638D9">
        <w:rPr>
          <w:rFonts w:ascii="Times New Roman" w:hAnsi="Times New Roman"/>
          <w:color w:val="000000" w:themeColor="text1"/>
          <w:sz w:val="24"/>
          <w:szCs w:val="24"/>
        </w:rPr>
        <w:t xml:space="preserve"> jedným z kľúčových finančných nástrojov implementácie IÚS. </w:t>
      </w:r>
      <w:r w:rsidR="009C4F21" w:rsidRPr="009C4F21">
        <w:rPr>
          <w:rFonts w:ascii="Times New Roman" w:hAnsi="Times New Roman"/>
          <w:color w:val="000000" w:themeColor="text1"/>
          <w:sz w:val="24"/>
          <w:szCs w:val="24"/>
        </w:rPr>
        <w:t>Investície, ktoré získajú podporu z jedného alebo viacerých fondov, jedného alebo viacerých programov alebo z viac ako jednej priority toho istého programu, sa môžu realizovať ako IÚI.</w:t>
      </w:r>
      <w:r w:rsidR="009C4F21">
        <w:rPr>
          <w:rFonts w:ascii="Times New Roman" w:hAnsi="Times New Roman"/>
          <w:color w:val="000000" w:themeColor="text1"/>
          <w:sz w:val="24"/>
          <w:szCs w:val="24"/>
        </w:rPr>
        <w:t xml:space="preserve"> Nástroj IÚI nahrádza systém dopytovo orientovaných výziev, avšak nevylučuje ich využitie v špecifických prípadoch.</w:t>
      </w:r>
    </w:p>
    <w:p w14:paraId="591656CB" w14:textId="77777777" w:rsidR="009C4F21" w:rsidRPr="005638D9" w:rsidRDefault="009C4F21" w:rsidP="009C4F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2218EE3" w14:textId="3F8C70D1" w:rsidR="00CD40E1" w:rsidRPr="00CD40E1" w:rsidRDefault="0034723F" w:rsidP="005856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638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</w:t>
      </w:r>
      <w:r w:rsidR="00CD40E1" w:rsidRPr="005638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="00CD40E1" w:rsidRPr="005638D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="00CD40E1" w:rsidRPr="005638D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Spoločný program rozvoja obcí</w:t>
      </w:r>
      <w:r w:rsidR="00CD40E1" w:rsidRPr="005638D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CD40E1" w:rsidRPr="00563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označovaný doposiaľ ako </w:t>
      </w:r>
      <w:r w:rsidRPr="005638D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</w:t>
      </w:r>
      <w:r w:rsidR="00CD40E1" w:rsidRPr="005638D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rogram hospodárskeho rozvoja a sociálneho rozvoja viacerých obcí (</w:t>
      </w:r>
      <w:r w:rsidR="00585689" w:rsidRPr="005638D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ďalej aj </w:t>
      </w:r>
      <w:r w:rsidR="00CD40E1" w:rsidRPr="005638D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„PHRSR</w:t>
      </w:r>
      <w:r w:rsidR="00585689" w:rsidRPr="005638D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VO</w:t>
      </w:r>
      <w:r w:rsidR="00CD40E1" w:rsidRPr="005638D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“)</w:t>
      </w:r>
      <w:r w:rsidR="00CD40E1" w:rsidRPr="00563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D40E1" w:rsidRPr="005638D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je strednodobý rozvojový dokument, ktorý je vypracovaný v súlade s cieľmi a prioritami ustanovenými v </w:t>
      </w:r>
      <w:r w:rsidR="00942CA3" w:rsidRPr="005638D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</w:t>
      </w:r>
      <w:r w:rsidR="00CD40E1" w:rsidRPr="005638D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árodnej stratégii </w:t>
      </w:r>
      <w:r w:rsidR="00942CA3" w:rsidRPr="005638D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regionálneho rozvoja SR </w:t>
      </w:r>
      <w:r w:rsidR="00CD40E1" w:rsidRPr="005638D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 zohľadňuje ciele a priority </w:t>
      </w:r>
      <w:r w:rsidR="00CD40E1" w:rsidRPr="00CD40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ustanovené v programe rozvoja vyššieho územného celku, na území ktorého sa obce nachádzajú, a je vypracovaný podľa záväzných častí územnoplánovacích dokumentácií</w:t>
      </w:r>
      <w:r w:rsidR="00CD40E1">
        <w:rPr>
          <w:rFonts w:ascii="Times New Roman" w:hAnsi="Times New Roman" w:cs="Times New Roman"/>
          <w:sz w:val="24"/>
          <w:szCs w:val="24"/>
        </w:rPr>
        <w:t xml:space="preserve"> </w:t>
      </w:r>
      <w:r w:rsidR="00CD40E1" w:rsidRPr="00CD40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združených obcí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457A2E">
        <w:rPr>
          <w:rFonts w:ascii="Times New Roman" w:hAnsi="Times New Roman" w:cs="Times New Roman"/>
          <w:sz w:val="24"/>
          <w:szCs w:val="24"/>
        </w:rPr>
        <w:t>v súlade so zákonom č. 539/2008 Z. z. o podpore regionálneho rozvoja v znení neskorších predpisov</w:t>
      </w:r>
      <w:r w:rsidR="009C4F21">
        <w:rPr>
          <w:rFonts w:ascii="Times New Roman" w:hAnsi="Times New Roman" w:cs="Times New Roman"/>
          <w:sz w:val="24"/>
          <w:szCs w:val="24"/>
        </w:rPr>
        <w:t xml:space="preserve"> (ďalej len „zákon o podpore regionálneho rozvoja“)</w:t>
      </w:r>
      <w:r w:rsidR="00CD40E1" w:rsidRPr="00CD40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Ak nemá obec vypracovaný vlastný program rozvoja obce, môže si vypracovať pri uplatnení partnerstva s jednou územne susediacou obcou alebo viacerými územne susediacimi obcami spoločný program rozvoja obcí.</w:t>
      </w:r>
    </w:p>
    <w:p w14:paraId="3EDF646D" w14:textId="77777777" w:rsidR="00CD40E1" w:rsidRPr="00CD40E1" w:rsidRDefault="00CD40E1" w:rsidP="005856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923AD1D" w14:textId="629E541F" w:rsidR="001E6707" w:rsidRPr="00457A2E" w:rsidRDefault="0034723F" w:rsidP="005856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="00E55F3E" w:rsidRPr="00457A2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 </w:t>
      </w:r>
      <w:r w:rsidR="001E6707" w:rsidRPr="00457A2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Integrovaná územná stratégia udržateľného mestského rozvoja </w:t>
      </w:r>
      <w:r w:rsidR="001E6707" w:rsidRPr="00457A2E">
        <w:rPr>
          <w:rFonts w:ascii="Times New Roman" w:hAnsi="Times New Roman" w:cs="Times New Roman"/>
          <w:color w:val="000000"/>
          <w:sz w:val="24"/>
          <w:szCs w:val="24"/>
        </w:rPr>
        <w:t xml:space="preserve">(ďalej len </w:t>
      </w:r>
      <w:r w:rsidR="001E6707" w:rsidRPr="00457A2E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B664C7">
        <w:rPr>
          <w:rFonts w:ascii="Times New Roman" w:hAnsi="Times New Roman" w:cs="Times New Roman"/>
          <w:b/>
          <w:bCs/>
          <w:color w:val="000000"/>
          <w:sz w:val="24"/>
          <w:szCs w:val="24"/>
        </w:rPr>
        <w:t>IÚS</w:t>
      </w:r>
      <w:r w:rsidR="001E6707" w:rsidRPr="00457A2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UMR</w:t>
      </w:r>
      <w:r w:rsidR="001E6707" w:rsidRPr="00457A2E">
        <w:rPr>
          <w:rFonts w:ascii="Times New Roman" w:hAnsi="Times New Roman" w:cs="Times New Roman"/>
          <w:color w:val="000000"/>
          <w:sz w:val="24"/>
          <w:szCs w:val="24"/>
        </w:rPr>
        <w:t>“) je nástrojom na podporu využitia rozvojového potenciálu a riešenia spoločných problémov jadrového mesta a jeho zázemia</w:t>
      </w:r>
      <w:r w:rsidR="005638A6" w:rsidRPr="00457A2E">
        <w:rPr>
          <w:rFonts w:ascii="Times New Roman" w:hAnsi="Times New Roman" w:cs="Times New Roman"/>
          <w:color w:val="000000"/>
          <w:sz w:val="24"/>
          <w:szCs w:val="24"/>
        </w:rPr>
        <w:t xml:space="preserve"> tvoriace územie udržateľného mestského rozvoja</w:t>
      </w:r>
      <w:r w:rsidR="001E6707" w:rsidRPr="00457A2E">
        <w:rPr>
          <w:rFonts w:ascii="Times New Roman" w:hAnsi="Times New Roman" w:cs="Times New Roman"/>
          <w:color w:val="000000"/>
          <w:sz w:val="24"/>
          <w:szCs w:val="24"/>
        </w:rPr>
        <w:t>. Je spoločnou stratégiou územia UMR.</w:t>
      </w:r>
      <w:r w:rsidR="005638A6" w:rsidRPr="00457A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5AD3202" w14:textId="77777777" w:rsidR="005638A6" w:rsidRPr="00457A2E" w:rsidRDefault="005638A6" w:rsidP="005856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2CEA1B3" w14:textId="09D0E283" w:rsidR="008B53EA" w:rsidRPr="005638D9" w:rsidRDefault="0034723F" w:rsidP="005856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F597E" w:rsidRPr="00457A2E">
        <w:rPr>
          <w:rFonts w:ascii="Times New Roman" w:hAnsi="Times New Roman" w:cs="Times New Roman"/>
          <w:sz w:val="24"/>
          <w:szCs w:val="24"/>
        </w:rPr>
        <w:t xml:space="preserve">.  </w:t>
      </w:r>
      <w:r w:rsidR="00925877" w:rsidRPr="00457A2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Územie udržateľného mestského rozvoja </w:t>
      </w:r>
      <w:r w:rsidR="00925877" w:rsidRPr="00457A2E">
        <w:rPr>
          <w:rFonts w:ascii="Times New Roman" w:hAnsi="Times New Roman" w:cs="Times New Roman"/>
          <w:color w:val="000000"/>
          <w:sz w:val="24"/>
          <w:szCs w:val="24"/>
        </w:rPr>
        <w:t>(ďalej len „</w:t>
      </w:r>
      <w:r w:rsidR="00925877" w:rsidRPr="00457A2E">
        <w:rPr>
          <w:rFonts w:ascii="Times New Roman" w:hAnsi="Times New Roman" w:cs="Times New Roman"/>
          <w:b/>
          <w:bCs/>
          <w:color w:val="000000"/>
          <w:sz w:val="24"/>
          <w:szCs w:val="24"/>
        </w:rPr>
        <w:t>územie UMR</w:t>
      </w:r>
      <w:r w:rsidR="00925877" w:rsidRPr="00457A2E">
        <w:rPr>
          <w:rFonts w:ascii="Times New Roman" w:hAnsi="Times New Roman" w:cs="Times New Roman"/>
          <w:color w:val="000000"/>
          <w:sz w:val="24"/>
          <w:szCs w:val="24"/>
        </w:rPr>
        <w:t xml:space="preserve">“) je územie jadrového mesta a obcí jeho zázemia, v ktorom prebiehajú intenzívne interakcie a </w:t>
      </w:r>
      <w:proofErr w:type="spellStart"/>
      <w:r w:rsidR="00925877" w:rsidRPr="00457A2E">
        <w:rPr>
          <w:rFonts w:ascii="Times New Roman" w:hAnsi="Times New Roman" w:cs="Times New Roman"/>
          <w:color w:val="000000"/>
          <w:sz w:val="24"/>
          <w:szCs w:val="24"/>
        </w:rPr>
        <w:t>medzi</w:t>
      </w:r>
      <w:r w:rsidR="00925877" w:rsidRPr="005638D9">
        <w:rPr>
          <w:rFonts w:ascii="Times New Roman" w:hAnsi="Times New Roman" w:cs="Times New Roman"/>
          <w:color w:val="000000" w:themeColor="text1"/>
          <w:sz w:val="24"/>
          <w:szCs w:val="24"/>
        </w:rPr>
        <w:t>komunálna</w:t>
      </w:r>
      <w:proofErr w:type="spellEnd"/>
      <w:r w:rsidR="00925877" w:rsidRPr="00563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spolupráca a implementácia spoločnej stratégie zabezpečuje efektívne využitie rozvojového potenciálu a riešenie problémov.</w:t>
      </w:r>
    </w:p>
    <w:p w14:paraId="5D401F7E" w14:textId="00050FDA" w:rsidR="0012281C" w:rsidRPr="005638D9" w:rsidRDefault="0012281C" w:rsidP="005856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D3DC0F6" w14:textId="2F121FBD" w:rsidR="0012281C" w:rsidRPr="00A54154" w:rsidRDefault="0012281C" w:rsidP="0058568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63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6. </w:t>
      </w:r>
      <w:r w:rsidR="0029559A" w:rsidRPr="005638D9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S</w:t>
      </w:r>
      <w:r w:rsidRPr="005638D9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ociálno-ekonomickí partneri</w:t>
      </w:r>
      <w:r w:rsidRPr="005638D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sú subjekty verejnej správy, podnikatelia a mimovládne organizácie</w:t>
      </w:r>
      <w:r w:rsidRPr="005638D9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vertAlign w:val="superscript"/>
        </w:rPr>
        <w:t xml:space="preserve"> </w:t>
      </w:r>
      <w:r w:rsidRPr="005638D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pôsobiace v oblasti regionálneho rozvoja na miestnej, regionálnej alebo celoštátnej úrovni.</w:t>
      </w:r>
    </w:p>
    <w:p w14:paraId="4FE67965" w14:textId="64F65EC3" w:rsidR="00D27ACB" w:rsidRPr="00457A2E" w:rsidRDefault="00D27ACB" w:rsidP="00446306">
      <w:pPr>
        <w:pStyle w:val="Odsekzoznamu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30813EBA" w14:textId="77777777" w:rsidR="009F597E" w:rsidRPr="00457A2E" w:rsidRDefault="009F597E" w:rsidP="004463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A2E">
        <w:rPr>
          <w:rFonts w:ascii="Times New Roman" w:hAnsi="Times New Roman" w:cs="Times New Roman"/>
          <w:b/>
          <w:sz w:val="24"/>
          <w:szCs w:val="24"/>
        </w:rPr>
        <w:t>Článok 2</w:t>
      </w:r>
    </w:p>
    <w:p w14:paraId="4441CBFA" w14:textId="69D2FDB7" w:rsidR="009F597E" w:rsidRPr="00457A2E" w:rsidRDefault="005C0E80" w:rsidP="004463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A2E">
        <w:rPr>
          <w:rFonts w:ascii="Times New Roman" w:hAnsi="Times New Roman" w:cs="Times New Roman"/>
          <w:b/>
          <w:sz w:val="24"/>
          <w:szCs w:val="24"/>
        </w:rPr>
        <w:t xml:space="preserve">Účel </w:t>
      </w:r>
      <w:r w:rsidR="0029559A">
        <w:rPr>
          <w:rFonts w:ascii="Times New Roman" w:hAnsi="Times New Roman" w:cs="Times New Roman"/>
          <w:b/>
          <w:sz w:val="24"/>
          <w:szCs w:val="24"/>
        </w:rPr>
        <w:t>memoranda</w:t>
      </w:r>
    </w:p>
    <w:p w14:paraId="0C0399F7" w14:textId="77777777" w:rsidR="00446306" w:rsidRPr="00457A2E" w:rsidRDefault="00446306" w:rsidP="00446306">
      <w:pPr>
        <w:pStyle w:val="Default"/>
        <w:jc w:val="both"/>
        <w:rPr>
          <w:color w:val="auto"/>
        </w:rPr>
      </w:pPr>
    </w:p>
    <w:p w14:paraId="2B3AFE47" w14:textId="4D0E07EC" w:rsidR="009F597E" w:rsidRPr="00A54154" w:rsidRDefault="0035610A" w:rsidP="00446306">
      <w:pPr>
        <w:pStyle w:val="Default"/>
        <w:jc w:val="both"/>
        <w:rPr>
          <w:color w:val="000000" w:themeColor="text1"/>
        </w:rPr>
      </w:pPr>
      <w:r w:rsidRPr="00A54154">
        <w:rPr>
          <w:color w:val="000000" w:themeColor="text1"/>
        </w:rPr>
        <w:t xml:space="preserve">Hlavným účelom </w:t>
      </w:r>
      <w:r w:rsidR="0029559A" w:rsidRPr="00A54154">
        <w:rPr>
          <w:color w:val="000000" w:themeColor="text1"/>
        </w:rPr>
        <w:t>tohto memoranda</w:t>
      </w:r>
      <w:r w:rsidR="005C0E80" w:rsidRPr="00A54154">
        <w:rPr>
          <w:color w:val="000000" w:themeColor="text1"/>
        </w:rPr>
        <w:t xml:space="preserve"> </w:t>
      </w:r>
      <w:r w:rsidR="009F597E" w:rsidRPr="00A54154">
        <w:rPr>
          <w:color w:val="000000" w:themeColor="text1"/>
        </w:rPr>
        <w:t>je</w:t>
      </w:r>
      <w:r w:rsidRPr="00A54154">
        <w:rPr>
          <w:color w:val="000000" w:themeColor="text1"/>
        </w:rPr>
        <w:t xml:space="preserve"> najmä</w:t>
      </w:r>
      <w:r w:rsidR="009F597E" w:rsidRPr="00A54154">
        <w:rPr>
          <w:color w:val="000000" w:themeColor="text1"/>
        </w:rPr>
        <w:t>:</w:t>
      </w:r>
    </w:p>
    <w:p w14:paraId="1139B613" w14:textId="72AFAB25" w:rsidR="009F597E" w:rsidRPr="00A54154" w:rsidRDefault="009F597E" w:rsidP="00446306">
      <w:pPr>
        <w:pStyle w:val="Default"/>
        <w:jc w:val="both"/>
        <w:rPr>
          <w:color w:val="000000" w:themeColor="text1"/>
        </w:rPr>
      </w:pPr>
      <w:r w:rsidRPr="00A54154">
        <w:rPr>
          <w:color w:val="000000" w:themeColor="text1"/>
        </w:rPr>
        <w:t xml:space="preserve">1. </w:t>
      </w:r>
      <w:r w:rsidR="00213D5E" w:rsidRPr="00A54154">
        <w:rPr>
          <w:color w:val="000000" w:themeColor="text1"/>
        </w:rPr>
        <w:t>urči</w:t>
      </w:r>
      <w:r w:rsidR="0035610A" w:rsidRPr="00A54154">
        <w:rPr>
          <w:color w:val="000000" w:themeColor="text1"/>
        </w:rPr>
        <w:t xml:space="preserve">ť </w:t>
      </w:r>
      <w:r w:rsidR="00992969" w:rsidRPr="00A54154">
        <w:rPr>
          <w:color w:val="000000" w:themeColor="text1"/>
        </w:rPr>
        <w:t>územi</w:t>
      </w:r>
      <w:r w:rsidR="0035610A" w:rsidRPr="00A54154">
        <w:rPr>
          <w:color w:val="000000" w:themeColor="text1"/>
        </w:rPr>
        <w:t>e</w:t>
      </w:r>
      <w:r w:rsidR="00992969" w:rsidRPr="00A54154">
        <w:rPr>
          <w:color w:val="000000" w:themeColor="text1"/>
        </w:rPr>
        <w:t xml:space="preserve"> udržateľného mestského rozvoja </w:t>
      </w:r>
      <w:r w:rsidR="00A0095A">
        <w:rPr>
          <w:color w:val="000000" w:themeColor="text1"/>
        </w:rPr>
        <w:t>Humenné</w:t>
      </w:r>
      <w:r w:rsidR="00C4746D" w:rsidRPr="00A54154">
        <w:rPr>
          <w:color w:val="000000" w:themeColor="text1"/>
        </w:rPr>
        <w:t xml:space="preserve"> (skráten</w:t>
      </w:r>
      <w:r w:rsidR="00D53571">
        <w:rPr>
          <w:color w:val="000000" w:themeColor="text1"/>
        </w:rPr>
        <w:t>ý</w:t>
      </w:r>
      <w:r w:rsidR="00C4746D" w:rsidRPr="00A54154">
        <w:rPr>
          <w:color w:val="000000" w:themeColor="text1"/>
        </w:rPr>
        <w:t xml:space="preserve"> názov UMR </w:t>
      </w:r>
      <w:r w:rsidR="004629BE">
        <w:rPr>
          <w:color w:val="000000" w:themeColor="text1"/>
        </w:rPr>
        <w:t>„</w:t>
      </w:r>
      <w:r w:rsidR="00A0095A">
        <w:rPr>
          <w:color w:val="000000" w:themeColor="text1"/>
        </w:rPr>
        <w:t>Humenné</w:t>
      </w:r>
      <w:r w:rsidR="004629BE">
        <w:rPr>
          <w:color w:val="000000" w:themeColor="text1"/>
        </w:rPr>
        <w:t>“</w:t>
      </w:r>
      <w:r w:rsidR="00C4746D" w:rsidRPr="00A54154">
        <w:rPr>
          <w:color w:val="000000" w:themeColor="text1"/>
        </w:rPr>
        <w:t>)</w:t>
      </w:r>
      <w:r w:rsidR="00992969" w:rsidRPr="00A54154">
        <w:rPr>
          <w:color w:val="000000" w:themeColor="text1"/>
        </w:rPr>
        <w:t xml:space="preserve"> ako integrovaného mestského strategicko-plánovacieho regiónu ,</w:t>
      </w:r>
    </w:p>
    <w:p w14:paraId="6E0AA6EE" w14:textId="60031C55" w:rsidR="009F597E" w:rsidRPr="00A54154" w:rsidRDefault="009F597E" w:rsidP="00446306">
      <w:pPr>
        <w:pStyle w:val="Default"/>
        <w:jc w:val="both"/>
        <w:rPr>
          <w:color w:val="000000" w:themeColor="text1"/>
        </w:rPr>
      </w:pPr>
      <w:r w:rsidRPr="00A54154">
        <w:rPr>
          <w:color w:val="000000" w:themeColor="text1"/>
        </w:rPr>
        <w:lastRenderedPageBreak/>
        <w:t xml:space="preserve">2. </w:t>
      </w:r>
      <w:r w:rsidR="00E64639" w:rsidRPr="00A54154">
        <w:rPr>
          <w:color w:val="000000" w:themeColor="text1"/>
        </w:rPr>
        <w:t xml:space="preserve">spolupracovať </w:t>
      </w:r>
      <w:r w:rsidRPr="00A54154">
        <w:rPr>
          <w:color w:val="000000" w:themeColor="text1"/>
        </w:rPr>
        <w:t xml:space="preserve">na príprave Integrovanej územnej stratégie </w:t>
      </w:r>
      <w:r w:rsidR="00C4746D" w:rsidRPr="00A54154">
        <w:rPr>
          <w:color w:val="000000" w:themeColor="text1"/>
        </w:rPr>
        <w:t>UMR</w:t>
      </w:r>
      <w:r w:rsidRPr="00A54154">
        <w:rPr>
          <w:color w:val="000000" w:themeColor="text1"/>
        </w:rPr>
        <w:t xml:space="preserve"> </w:t>
      </w:r>
      <w:r w:rsidR="00992969" w:rsidRPr="00A54154">
        <w:rPr>
          <w:color w:val="000000" w:themeColor="text1"/>
        </w:rPr>
        <w:t>„</w:t>
      </w:r>
      <w:r w:rsidR="00A0095A">
        <w:rPr>
          <w:color w:val="000000" w:themeColor="text1"/>
        </w:rPr>
        <w:t>Humenné</w:t>
      </w:r>
      <w:r w:rsidR="00992969" w:rsidRPr="00A54154">
        <w:rPr>
          <w:color w:val="000000" w:themeColor="text1"/>
        </w:rPr>
        <w:t>“</w:t>
      </w:r>
      <w:r w:rsidRPr="00A54154">
        <w:rPr>
          <w:color w:val="000000" w:themeColor="text1"/>
        </w:rPr>
        <w:t xml:space="preserve">  ako súčas</w:t>
      </w:r>
      <w:r w:rsidR="00D53571">
        <w:rPr>
          <w:color w:val="000000" w:themeColor="text1"/>
        </w:rPr>
        <w:t>ti</w:t>
      </w:r>
      <w:r w:rsidRPr="00A54154">
        <w:rPr>
          <w:color w:val="000000" w:themeColor="text1"/>
        </w:rPr>
        <w:t xml:space="preserve"> Integrovanej územnej stratégie </w:t>
      </w:r>
      <w:r w:rsidR="00D53571">
        <w:rPr>
          <w:color w:val="000000" w:themeColor="text1"/>
        </w:rPr>
        <w:t xml:space="preserve">Prešovského </w:t>
      </w:r>
      <w:r w:rsidRPr="00A54154">
        <w:rPr>
          <w:color w:val="000000" w:themeColor="text1"/>
        </w:rPr>
        <w:t xml:space="preserve">kraja s využitím postupov podľa Jednotného metodického rámca pre prípravu integrovaných územných stratégií </w:t>
      </w:r>
      <w:r w:rsidR="00A54154">
        <w:rPr>
          <w:color w:val="000000" w:themeColor="text1"/>
        </w:rPr>
        <w:t xml:space="preserve">a investícií v SR v programovom období 2021 – 2027, </w:t>
      </w:r>
    </w:p>
    <w:p w14:paraId="29B2E2DC" w14:textId="09ACD1B5" w:rsidR="009F597E" w:rsidRPr="005638D9" w:rsidRDefault="009F597E" w:rsidP="00446306">
      <w:pPr>
        <w:pStyle w:val="Default"/>
        <w:jc w:val="both"/>
        <w:rPr>
          <w:color w:val="000000" w:themeColor="text1"/>
        </w:rPr>
      </w:pPr>
      <w:r w:rsidRPr="00A54154">
        <w:rPr>
          <w:color w:val="000000" w:themeColor="text1"/>
        </w:rPr>
        <w:t xml:space="preserve">3. </w:t>
      </w:r>
      <w:r w:rsidR="00E64639" w:rsidRPr="00A54154">
        <w:rPr>
          <w:color w:val="000000" w:themeColor="text1"/>
        </w:rPr>
        <w:t xml:space="preserve">zriadiť </w:t>
      </w:r>
      <w:r w:rsidR="00910E49" w:rsidRPr="005638D9">
        <w:rPr>
          <w:color w:val="000000" w:themeColor="text1"/>
        </w:rPr>
        <w:t>Kooperačnú radu</w:t>
      </w:r>
      <w:r w:rsidR="00816F0B" w:rsidRPr="005638D9">
        <w:rPr>
          <w:color w:val="000000" w:themeColor="text1"/>
        </w:rPr>
        <w:t xml:space="preserve"> UMR</w:t>
      </w:r>
      <w:r w:rsidRPr="005638D9">
        <w:rPr>
          <w:color w:val="000000" w:themeColor="text1"/>
        </w:rPr>
        <w:t xml:space="preserve"> „</w:t>
      </w:r>
      <w:r w:rsidR="00A0095A">
        <w:rPr>
          <w:color w:val="000000" w:themeColor="text1"/>
        </w:rPr>
        <w:t>Humenné</w:t>
      </w:r>
      <w:r w:rsidRPr="005638D9">
        <w:rPr>
          <w:color w:val="000000" w:themeColor="text1"/>
        </w:rPr>
        <w:t>“ ako</w:t>
      </w:r>
      <w:r w:rsidR="00E64639" w:rsidRPr="005638D9">
        <w:rPr>
          <w:color w:val="000000" w:themeColor="text1"/>
        </w:rPr>
        <w:t xml:space="preserve"> </w:t>
      </w:r>
      <w:r w:rsidR="00F27210" w:rsidRPr="005638D9">
        <w:rPr>
          <w:color w:val="000000" w:themeColor="text1"/>
        </w:rPr>
        <w:t xml:space="preserve">koordinačný </w:t>
      </w:r>
      <w:r w:rsidR="00E64639" w:rsidRPr="005638D9">
        <w:rPr>
          <w:color w:val="000000" w:themeColor="text1"/>
        </w:rPr>
        <w:t>nástroj</w:t>
      </w:r>
      <w:r w:rsidRPr="005638D9">
        <w:rPr>
          <w:color w:val="000000" w:themeColor="text1"/>
        </w:rPr>
        <w:t xml:space="preserve"> funkčn</w:t>
      </w:r>
      <w:r w:rsidR="00E64639" w:rsidRPr="005638D9">
        <w:rPr>
          <w:color w:val="000000" w:themeColor="text1"/>
        </w:rPr>
        <w:t>ého</w:t>
      </w:r>
      <w:r w:rsidRPr="005638D9">
        <w:rPr>
          <w:color w:val="000000" w:themeColor="text1"/>
        </w:rPr>
        <w:t xml:space="preserve"> mechanizmu partnerstva, komunikácie a rozhodovania pri príprave IÚS </w:t>
      </w:r>
      <w:r w:rsidR="005F09E7" w:rsidRPr="005638D9">
        <w:rPr>
          <w:color w:val="000000" w:themeColor="text1"/>
        </w:rPr>
        <w:t>UMR</w:t>
      </w:r>
      <w:r w:rsidRPr="005638D9">
        <w:rPr>
          <w:color w:val="000000" w:themeColor="text1"/>
        </w:rPr>
        <w:t xml:space="preserve"> „</w:t>
      </w:r>
      <w:r w:rsidR="00A0095A" w:rsidRPr="00A0095A">
        <w:rPr>
          <w:color w:val="000000" w:themeColor="text1"/>
        </w:rPr>
        <w:t>Humenné</w:t>
      </w:r>
      <w:r w:rsidRPr="005638D9">
        <w:rPr>
          <w:color w:val="000000" w:themeColor="text1"/>
        </w:rPr>
        <w:t>“</w:t>
      </w:r>
      <w:r w:rsidR="00FF6A35" w:rsidRPr="005638D9">
        <w:rPr>
          <w:color w:val="000000" w:themeColor="text1"/>
        </w:rPr>
        <w:t xml:space="preserve"> s určením základných princípov</w:t>
      </w:r>
      <w:r w:rsidR="00992969" w:rsidRPr="005638D9">
        <w:rPr>
          <w:color w:val="000000" w:themeColor="text1"/>
        </w:rPr>
        <w:t xml:space="preserve">, </w:t>
      </w:r>
      <w:r w:rsidR="00FF6A35" w:rsidRPr="005638D9">
        <w:rPr>
          <w:color w:val="000000" w:themeColor="text1"/>
        </w:rPr>
        <w:t xml:space="preserve">pravidiel </w:t>
      </w:r>
      <w:r w:rsidR="00992969" w:rsidRPr="005638D9">
        <w:rPr>
          <w:color w:val="000000" w:themeColor="text1"/>
        </w:rPr>
        <w:t xml:space="preserve">a ďalších podmienok </w:t>
      </w:r>
      <w:r w:rsidR="00E64639" w:rsidRPr="005638D9">
        <w:rPr>
          <w:color w:val="000000" w:themeColor="text1"/>
        </w:rPr>
        <w:t>tejto územnej spolupráce.</w:t>
      </w:r>
    </w:p>
    <w:p w14:paraId="4EB5E910" w14:textId="77777777" w:rsidR="009F597E" w:rsidRPr="005638D9" w:rsidRDefault="009F597E" w:rsidP="00446306">
      <w:pPr>
        <w:pStyle w:val="Odsekzoznamu"/>
        <w:spacing w:after="0" w:line="240" w:lineRule="auto"/>
        <w:ind w:left="0"/>
        <w:rPr>
          <w:rFonts w:ascii="Times New Roman" w:hAnsi="Times New Roman"/>
          <w:color w:val="000000" w:themeColor="text1"/>
          <w:sz w:val="24"/>
          <w:szCs w:val="24"/>
        </w:rPr>
      </w:pPr>
    </w:p>
    <w:p w14:paraId="33BAEE2B" w14:textId="77777777" w:rsidR="009F597E" w:rsidRPr="005638D9" w:rsidRDefault="009F597E" w:rsidP="00446306">
      <w:pPr>
        <w:pStyle w:val="Odsekzoznamu"/>
        <w:spacing w:after="0" w:line="240" w:lineRule="auto"/>
        <w:ind w:left="0"/>
        <w:rPr>
          <w:rFonts w:ascii="Times New Roman" w:hAnsi="Times New Roman"/>
          <w:color w:val="000000" w:themeColor="text1"/>
          <w:sz w:val="24"/>
          <w:szCs w:val="24"/>
        </w:rPr>
      </w:pPr>
    </w:p>
    <w:p w14:paraId="254FBBEB" w14:textId="77777777" w:rsidR="009F597E" w:rsidRPr="00457A2E" w:rsidRDefault="009F597E" w:rsidP="00446306">
      <w:pPr>
        <w:pStyle w:val="Odsekzoznamu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457A2E">
        <w:rPr>
          <w:rFonts w:ascii="Times New Roman" w:hAnsi="Times New Roman"/>
          <w:b/>
          <w:sz w:val="24"/>
          <w:szCs w:val="24"/>
        </w:rPr>
        <w:t>Článok 3</w:t>
      </w:r>
    </w:p>
    <w:p w14:paraId="7EE8E71B" w14:textId="6B7659B9" w:rsidR="009F597E" w:rsidRPr="00457A2E" w:rsidRDefault="009F597E" w:rsidP="00446306">
      <w:pPr>
        <w:pStyle w:val="Odsekzoznamu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457A2E">
        <w:rPr>
          <w:rFonts w:ascii="Times New Roman" w:hAnsi="Times New Roman"/>
          <w:b/>
          <w:sz w:val="24"/>
          <w:szCs w:val="24"/>
        </w:rPr>
        <w:t xml:space="preserve">Vymedzenie územia </w:t>
      </w:r>
      <w:r w:rsidR="005C0E80" w:rsidRPr="00457A2E">
        <w:rPr>
          <w:rFonts w:ascii="Times New Roman" w:hAnsi="Times New Roman"/>
          <w:b/>
          <w:sz w:val="24"/>
          <w:szCs w:val="24"/>
        </w:rPr>
        <w:t>UMR</w:t>
      </w:r>
      <w:r w:rsidRPr="00457A2E">
        <w:rPr>
          <w:rFonts w:ascii="Times New Roman" w:hAnsi="Times New Roman"/>
          <w:b/>
          <w:sz w:val="24"/>
          <w:szCs w:val="24"/>
        </w:rPr>
        <w:t xml:space="preserve"> „</w:t>
      </w:r>
      <w:r w:rsidR="00A0095A">
        <w:rPr>
          <w:rFonts w:ascii="Times New Roman" w:hAnsi="Times New Roman"/>
          <w:b/>
          <w:sz w:val="24"/>
          <w:szCs w:val="24"/>
        </w:rPr>
        <w:t>Humenné</w:t>
      </w:r>
      <w:r w:rsidRPr="00457A2E">
        <w:rPr>
          <w:rFonts w:ascii="Times New Roman" w:hAnsi="Times New Roman"/>
          <w:b/>
          <w:sz w:val="24"/>
          <w:szCs w:val="24"/>
        </w:rPr>
        <w:t>“</w:t>
      </w:r>
    </w:p>
    <w:p w14:paraId="1767918B" w14:textId="2AEF823A" w:rsidR="009F597E" w:rsidRPr="00457A2E" w:rsidRDefault="009F597E" w:rsidP="00446306">
      <w:pPr>
        <w:pStyle w:val="Odsekzoznamu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26F4D532" w14:textId="341BC582" w:rsidR="000C6BD9" w:rsidRDefault="00E95B58" w:rsidP="005638D9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C2754">
        <w:rPr>
          <w:rFonts w:ascii="Times New Roman" w:hAnsi="Times New Roman"/>
          <w:sz w:val="24"/>
          <w:szCs w:val="24"/>
        </w:rPr>
        <w:t>Zúčastnen</w:t>
      </w:r>
      <w:r w:rsidR="00E55F3E" w:rsidRPr="00DC2754">
        <w:rPr>
          <w:rFonts w:ascii="Times New Roman" w:hAnsi="Times New Roman"/>
          <w:sz w:val="24"/>
          <w:szCs w:val="24"/>
        </w:rPr>
        <w:t>é strany s</w:t>
      </w:r>
      <w:r w:rsidR="00213D5E" w:rsidRPr="00DC2754">
        <w:rPr>
          <w:rFonts w:ascii="Times New Roman" w:hAnsi="Times New Roman"/>
          <w:sz w:val="24"/>
          <w:szCs w:val="24"/>
        </w:rPr>
        <w:t>a dohodli</w:t>
      </w:r>
      <w:r w:rsidR="00E55F3E" w:rsidRPr="00DC2754">
        <w:rPr>
          <w:rFonts w:ascii="Times New Roman" w:hAnsi="Times New Roman"/>
          <w:sz w:val="24"/>
          <w:szCs w:val="24"/>
        </w:rPr>
        <w:t xml:space="preserve">, že územie udržateľného mestského rozvoja </w:t>
      </w:r>
      <w:r w:rsidR="007F3994" w:rsidRPr="00DC2754">
        <w:rPr>
          <w:rFonts w:ascii="Times New Roman" w:hAnsi="Times New Roman"/>
          <w:sz w:val="24"/>
          <w:szCs w:val="24"/>
        </w:rPr>
        <w:t>„</w:t>
      </w:r>
      <w:r w:rsidR="00A0095A">
        <w:rPr>
          <w:rFonts w:ascii="Times New Roman" w:hAnsi="Times New Roman"/>
          <w:sz w:val="24"/>
          <w:szCs w:val="24"/>
        </w:rPr>
        <w:t>Humenné</w:t>
      </w:r>
      <w:r w:rsidR="007F3994" w:rsidRPr="00DC2754">
        <w:rPr>
          <w:rFonts w:ascii="Times New Roman" w:hAnsi="Times New Roman"/>
          <w:sz w:val="24"/>
          <w:szCs w:val="24"/>
        </w:rPr>
        <w:t>“</w:t>
      </w:r>
      <w:r w:rsidR="00E55F3E" w:rsidRPr="00DC2754">
        <w:rPr>
          <w:rFonts w:ascii="Times New Roman" w:hAnsi="Times New Roman"/>
          <w:sz w:val="24"/>
          <w:szCs w:val="24"/>
        </w:rPr>
        <w:t xml:space="preserve"> </w:t>
      </w:r>
      <w:r w:rsidR="00DC2754" w:rsidRPr="005638D9">
        <w:rPr>
          <w:rFonts w:ascii="Times New Roman" w:hAnsi="Times New Roman"/>
          <w:sz w:val="24"/>
          <w:szCs w:val="24"/>
        </w:rPr>
        <w:t>tvor</w:t>
      </w:r>
      <w:r w:rsidR="000C6BD9">
        <w:rPr>
          <w:rFonts w:ascii="Times New Roman" w:hAnsi="Times New Roman"/>
          <w:sz w:val="24"/>
          <w:szCs w:val="24"/>
        </w:rPr>
        <w:t>í územie mesta / súmestia „</w:t>
      </w:r>
      <w:r w:rsidR="00A0095A">
        <w:rPr>
          <w:rFonts w:ascii="Times New Roman" w:hAnsi="Times New Roman"/>
          <w:sz w:val="24"/>
          <w:szCs w:val="24"/>
        </w:rPr>
        <w:t>Humenné</w:t>
      </w:r>
      <w:r w:rsidR="000C6BD9">
        <w:rPr>
          <w:rFonts w:ascii="Times New Roman" w:hAnsi="Times New Roman"/>
          <w:sz w:val="24"/>
          <w:szCs w:val="24"/>
        </w:rPr>
        <w:t xml:space="preserve">„ a týchto navzájom katastrálne susediacich miest a obcí: </w:t>
      </w:r>
      <w:r w:rsidR="009C5958" w:rsidRPr="00501954">
        <w:rPr>
          <w:rFonts w:ascii="Times New Roman" w:hAnsi="Times New Roman"/>
          <w:sz w:val="24"/>
          <w:szCs w:val="24"/>
        </w:rPr>
        <w:t xml:space="preserve">Kamenica nad Cirochou, Brekov, Udavské, Jasenov, Topoľovka, Lackovce, Kochanovce, Hažín nad Cirochou, Ptičie, Brestov, Chlmec, Myslina, Slovenská volova, Závadka, </w:t>
      </w:r>
      <w:r w:rsidR="00B404FD">
        <w:rPr>
          <w:rFonts w:ascii="Times New Roman" w:hAnsi="Times New Roman"/>
          <w:sz w:val="24"/>
          <w:szCs w:val="24"/>
        </w:rPr>
        <w:t>Kamienka, Veľopolie, Porúbka, G</w:t>
      </w:r>
      <w:r w:rsidR="009C5958" w:rsidRPr="00501954">
        <w:rPr>
          <w:rFonts w:ascii="Times New Roman" w:hAnsi="Times New Roman"/>
          <w:sz w:val="24"/>
          <w:szCs w:val="24"/>
        </w:rPr>
        <w:t>ruzovce.</w:t>
      </w:r>
    </w:p>
    <w:p w14:paraId="6A3E9C64" w14:textId="10BC682A" w:rsidR="00267B3A" w:rsidRPr="00457A2E" w:rsidRDefault="000C6BD9" w:rsidP="000C6BD9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457A2E">
        <w:rPr>
          <w:rFonts w:ascii="Times New Roman" w:hAnsi="Times New Roman"/>
          <w:b/>
          <w:sz w:val="24"/>
          <w:szCs w:val="24"/>
        </w:rPr>
        <w:t xml:space="preserve"> </w:t>
      </w:r>
    </w:p>
    <w:p w14:paraId="6CD9F450" w14:textId="2F2A78AD" w:rsidR="00E53951" w:rsidRPr="00457A2E" w:rsidRDefault="00E53951" w:rsidP="004463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A2E">
        <w:rPr>
          <w:rFonts w:ascii="Times New Roman" w:hAnsi="Times New Roman" w:cs="Times New Roman"/>
          <w:b/>
          <w:sz w:val="24"/>
          <w:szCs w:val="24"/>
        </w:rPr>
        <w:t>Článok 4</w:t>
      </w:r>
    </w:p>
    <w:p w14:paraId="007E9834" w14:textId="174287AF" w:rsidR="00E53951" w:rsidRPr="005638D9" w:rsidRDefault="00E53951" w:rsidP="004463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638D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Princípy spolupráce</w:t>
      </w:r>
      <w:r w:rsidR="00371B57" w:rsidRPr="005638D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UMR</w:t>
      </w:r>
    </w:p>
    <w:p w14:paraId="31E9EB5F" w14:textId="06B3900D" w:rsidR="00B057A0" w:rsidRPr="005638D9" w:rsidRDefault="00B057A0" w:rsidP="00446306">
      <w:pPr>
        <w:pStyle w:val="Default"/>
        <w:jc w:val="both"/>
        <w:rPr>
          <w:color w:val="000000" w:themeColor="text1"/>
        </w:rPr>
      </w:pPr>
    </w:p>
    <w:p w14:paraId="61062C4F" w14:textId="0078F689" w:rsidR="0012281C" w:rsidRPr="005638D9" w:rsidRDefault="0012281C" w:rsidP="0012281C">
      <w:pPr>
        <w:pStyle w:val="Default"/>
        <w:jc w:val="both"/>
        <w:rPr>
          <w:color w:val="000000" w:themeColor="text1"/>
        </w:rPr>
      </w:pPr>
      <w:r w:rsidRPr="005638D9">
        <w:rPr>
          <w:bCs/>
          <w:color w:val="000000" w:themeColor="text1"/>
        </w:rPr>
        <w:t xml:space="preserve">Vyššie uvedené </w:t>
      </w:r>
      <w:r w:rsidR="00E95B58" w:rsidRPr="005638D9">
        <w:rPr>
          <w:bCs/>
          <w:color w:val="000000" w:themeColor="text1"/>
        </w:rPr>
        <w:t>zúčastnen</w:t>
      </w:r>
      <w:r w:rsidRPr="005638D9">
        <w:rPr>
          <w:bCs/>
          <w:color w:val="000000" w:themeColor="text1"/>
        </w:rPr>
        <w:t xml:space="preserve">é strany podpisom </w:t>
      </w:r>
      <w:r w:rsidR="0029559A" w:rsidRPr="005638D9">
        <w:rPr>
          <w:bCs/>
          <w:color w:val="000000" w:themeColor="text1"/>
        </w:rPr>
        <w:t>tohto memoranda</w:t>
      </w:r>
      <w:r w:rsidRPr="005638D9">
        <w:rPr>
          <w:bCs/>
          <w:color w:val="000000" w:themeColor="text1"/>
        </w:rPr>
        <w:t xml:space="preserve"> deklarujú, že v rámci tejto spolupráce budú dodržiavať najmä princíp</w:t>
      </w:r>
      <w:r w:rsidR="00706E3E" w:rsidRPr="005638D9">
        <w:rPr>
          <w:bCs/>
          <w:color w:val="000000" w:themeColor="text1"/>
        </w:rPr>
        <w:t xml:space="preserve"> partnerstva</w:t>
      </w:r>
      <w:r w:rsidRPr="005638D9">
        <w:rPr>
          <w:bCs/>
          <w:color w:val="000000" w:themeColor="text1"/>
        </w:rPr>
        <w:t>, zabezpečenia udržateľného rozumného (</w:t>
      </w:r>
      <w:proofErr w:type="spellStart"/>
      <w:r w:rsidRPr="005638D9">
        <w:rPr>
          <w:bCs/>
          <w:color w:val="000000" w:themeColor="text1"/>
        </w:rPr>
        <w:t>smart</w:t>
      </w:r>
      <w:proofErr w:type="spellEnd"/>
      <w:r w:rsidRPr="005638D9">
        <w:rPr>
          <w:bCs/>
          <w:color w:val="000000" w:themeColor="text1"/>
        </w:rPr>
        <w:t>) rozvoja</w:t>
      </w:r>
      <w:r w:rsidR="007619D0" w:rsidRPr="005638D9">
        <w:rPr>
          <w:bCs/>
          <w:color w:val="000000" w:themeColor="text1"/>
        </w:rPr>
        <w:t xml:space="preserve"> územia</w:t>
      </w:r>
      <w:r w:rsidRPr="005638D9">
        <w:rPr>
          <w:bCs/>
          <w:color w:val="000000" w:themeColor="text1"/>
        </w:rPr>
        <w:t xml:space="preserve"> za súčasného rešpektovania objektívne oprávnených záujmov sociálno-ekonomických partnerov v území UMR.  </w:t>
      </w:r>
    </w:p>
    <w:p w14:paraId="31A9FAC5" w14:textId="77777777" w:rsidR="0012281C" w:rsidRPr="005638D9" w:rsidRDefault="0012281C" w:rsidP="00446306">
      <w:pPr>
        <w:pStyle w:val="Default"/>
        <w:jc w:val="both"/>
        <w:rPr>
          <w:color w:val="000000" w:themeColor="text1"/>
        </w:rPr>
      </w:pPr>
    </w:p>
    <w:p w14:paraId="63C6F75B" w14:textId="77777777" w:rsidR="00267B3A" w:rsidRPr="005638D9" w:rsidRDefault="00267B3A" w:rsidP="00446306">
      <w:pPr>
        <w:pStyle w:val="Default"/>
        <w:jc w:val="both"/>
        <w:rPr>
          <w:color w:val="000000" w:themeColor="text1"/>
        </w:rPr>
      </w:pPr>
    </w:p>
    <w:p w14:paraId="18DFF460" w14:textId="1A4C2DA7" w:rsidR="001E3285" w:rsidRPr="005638D9" w:rsidRDefault="001E3285" w:rsidP="00D551AF">
      <w:pPr>
        <w:pStyle w:val="Odsekzoznamu"/>
        <w:spacing w:after="0" w:line="240" w:lineRule="auto"/>
        <w:ind w:left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638D9">
        <w:rPr>
          <w:rFonts w:ascii="Times New Roman" w:hAnsi="Times New Roman"/>
          <w:b/>
          <w:color w:val="000000" w:themeColor="text1"/>
          <w:sz w:val="24"/>
          <w:szCs w:val="24"/>
        </w:rPr>
        <w:t>Článok 5</w:t>
      </w:r>
    </w:p>
    <w:p w14:paraId="62AED014" w14:textId="3B968B62" w:rsidR="001E3285" w:rsidRPr="005638D9" w:rsidRDefault="001E3285" w:rsidP="00446306">
      <w:pPr>
        <w:pStyle w:val="Odsekzoznamu"/>
        <w:spacing w:after="0" w:line="240" w:lineRule="auto"/>
        <w:ind w:left="426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638D9">
        <w:rPr>
          <w:rFonts w:ascii="Times New Roman" w:hAnsi="Times New Roman"/>
          <w:b/>
          <w:color w:val="000000" w:themeColor="text1"/>
          <w:sz w:val="24"/>
          <w:szCs w:val="24"/>
        </w:rPr>
        <w:t xml:space="preserve">Integrovaná </w:t>
      </w:r>
      <w:r w:rsidR="00BF4363" w:rsidRPr="005638D9">
        <w:rPr>
          <w:rFonts w:ascii="Times New Roman" w:hAnsi="Times New Roman"/>
          <w:b/>
          <w:color w:val="000000" w:themeColor="text1"/>
          <w:sz w:val="24"/>
          <w:szCs w:val="24"/>
        </w:rPr>
        <w:t xml:space="preserve">územná stratégia </w:t>
      </w:r>
      <w:r w:rsidRPr="005638D9">
        <w:rPr>
          <w:rFonts w:ascii="Times New Roman" w:hAnsi="Times New Roman"/>
          <w:b/>
          <w:color w:val="000000" w:themeColor="text1"/>
          <w:sz w:val="24"/>
          <w:szCs w:val="24"/>
        </w:rPr>
        <w:t xml:space="preserve">UMR </w:t>
      </w:r>
    </w:p>
    <w:p w14:paraId="20B1712C" w14:textId="77777777" w:rsidR="009605A0" w:rsidRPr="005638D9" w:rsidRDefault="009605A0" w:rsidP="009605A0">
      <w:pPr>
        <w:pStyle w:val="Odsekzoznamu"/>
        <w:spacing w:after="0" w:line="240" w:lineRule="auto"/>
        <w:ind w:left="0"/>
        <w:rPr>
          <w:rFonts w:ascii="Times New Roman" w:hAnsi="Times New Roman"/>
          <w:color w:val="000000" w:themeColor="text1"/>
          <w:sz w:val="24"/>
          <w:szCs w:val="24"/>
        </w:rPr>
      </w:pPr>
    </w:p>
    <w:p w14:paraId="524F5EFA" w14:textId="10C51737" w:rsidR="009605A0" w:rsidRPr="005638D9" w:rsidRDefault="009605A0" w:rsidP="002A0EC1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38D9">
        <w:rPr>
          <w:rFonts w:ascii="Times New Roman" w:hAnsi="Times New Roman"/>
          <w:color w:val="000000" w:themeColor="text1"/>
          <w:sz w:val="24"/>
          <w:szCs w:val="24"/>
        </w:rPr>
        <w:t xml:space="preserve">(1) </w:t>
      </w:r>
      <w:r w:rsidR="00E95B58" w:rsidRPr="005638D9">
        <w:rPr>
          <w:rFonts w:ascii="Times New Roman" w:hAnsi="Times New Roman"/>
          <w:color w:val="000000" w:themeColor="text1"/>
          <w:sz w:val="24"/>
          <w:szCs w:val="24"/>
        </w:rPr>
        <w:t>Zúčastnen</w:t>
      </w:r>
      <w:r w:rsidRPr="005638D9">
        <w:rPr>
          <w:rFonts w:ascii="Times New Roman" w:hAnsi="Times New Roman"/>
          <w:color w:val="000000" w:themeColor="text1"/>
          <w:sz w:val="24"/>
          <w:szCs w:val="24"/>
        </w:rPr>
        <w:t xml:space="preserve">é strany potvrdzujú, že </w:t>
      </w:r>
      <w:r w:rsidR="00D551AF" w:rsidRPr="005638D9">
        <w:rPr>
          <w:rFonts w:ascii="Times New Roman" w:hAnsi="Times New Roman"/>
          <w:color w:val="000000" w:themeColor="text1"/>
          <w:sz w:val="24"/>
          <w:szCs w:val="24"/>
        </w:rPr>
        <w:t>Integrovaná územná stratégi</w:t>
      </w:r>
      <w:r w:rsidR="00492552"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D551AF" w:rsidRPr="005638D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638D9">
        <w:rPr>
          <w:rFonts w:ascii="Times New Roman" w:hAnsi="Times New Roman"/>
          <w:color w:val="000000" w:themeColor="text1"/>
          <w:sz w:val="24"/>
          <w:szCs w:val="24"/>
        </w:rPr>
        <w:t>UMR „</w:t>
      </w:r>
      <w:r w:rsidR="00A0095A">
        <w:rPr>
          <w:rFonts w:ascii="Times New Roman" w:hAnsi="Times New Roman"/>
          <w:color w:val="000000" w:themeColor="text1"/>
          <w:sz w:val="24"/>
          <w:szCs w:val="24"/>
        </w:rPr>
        <w:t>Humenné</w:t>
      </w:r>
      <w:r w:rsidRPr="005638D9">
        <w:rPr>
          <w:rFonts w:ascii="Times New Roman" w:hAnsi="Times New Roman"/>
          <w:color w:val="000000" w:themeColor="text1"/>
          <w:sz w:val="24"/>
          <w:szCs w:val="24"/>
        </w:rPr>
        <w:t xml:space="preserve">“ </w:t>
      </w:r>
      <w:r w:rsidR="000C6BD9">
        <w:rPr>
          <w:rFonts w:ascii="Times New Roman" w:hAnsi="Times New Roman"/>
          <w:color w:val="000000" w:themeColor="text1"/>
          <w:sz w:val="24"/>
          <w:szCs w:val="24"/>
        </w:rPr>
        <w:t>bude</w:t>
      </w:r>
      <w:r w:rsidRPr="005638D9">
        <w:rPr>
          <w:rFonts w:ascii="Times New Roman" w:hAnsi="Times New Roman"/>
          <w:color w:val="000000" w:themeColor="text1"/>
          <w:sz w:val="24"/>
          <w:szCs w:val="24"/>
        </w:rPr>
        <w:t xml:space="preserve"> spoločnou stratégiou územia UMR</w:t>
      </w:r>
      <w:r w:rsidR="00D551AF" w:rsidRPr="005638D9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5638D9">
        <w:rPr>
          <w:rFonts w:ascii="Times New Roman" w:hAnsi="Times New Roman"/>
          <w:color w:val="000000" w:themeColor="text1"/>
          <w:sz w:val="24"/>
          <w:szCs w:val="24"/>
        </w:rPr>
        <w:t xml:space="preserve"> IÚS UMR bude spracovávaná obdobne ako PHRSR </w:t>
      </w:r>
      <w:r w:rsidR="00585689" w:rsidRPr="005638D9">
        <w:rPr>
          <w:rFonts w:ascii="Times New Roman" w:hAnsi="Times New Roman"/>
          <w:color w:val="000000" w:themeColor="text1"/>
          <w:sz w:val="24"/>
          <w:szCs w:val="24"/>
        </w:rPr>
        <w:t>VO</w:t>
      </w:r>
      <w:r w:rsidRPr="005638D9">
        <w:rPr>
          <w:rFonts w:ascii="Times New Roman" w:hAnsi="Times New Roman"/>
          <w:color w:val="000000" w:themeColor="text1"/>
          <w:sz w:val="24"/>
          <w:szCs w:val="24"/>
        </w:rPr>
        <w:t xml:space="preserve"> v súlade s princípom partnerstva za </w:t>
      </w:r>
      <w:r w:rsidR="0012281C" w:rsidRPr="005638D9">
        <w:rPr>
          <w:rFonts w:ascii="Times New Roman" w:hAnsi="Times New Roman"/>
          <w:color w:val="000000" w:themeColor="text1"/>
          <w:sz w:val="24"/>
          <w:szCs w:val="24"/>
        </w:rPr>
        <w:t>účasti sociálno-</w:t>
      </w:r>
      <w:r w:rsidRPr="005638D9">
        <w:rPr>
          <w:rFonts w:ascii="Times New Roman" w:hAnsi="Times New Roman"/>
          <w:color w:val="000000" w:themeColor="text1"/>
          <w:sz w:val="24"/>
          <w:szCs w:val="24"/>
        </w:rPr>
        <w:t>ekonomických partnerov v</w:t>
      </w:r>
      <w:r w:rsidR="00173FE1" w:rsidRPr="005638D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638D9">
        <w:rPr>
          <w:rFonts w:ascii="Times New Roman" w:hAnsi="Times New Roman"/>
          <w:color w:val="000000" w:themeColor="text1"/>
          <w:sz w:val="24"/>
          <w:szCs w:val="24"/>
        </w:rPr>
        <w:t>zmysle zákona o podpore regionálneho rozvoja</w:t>
      </w:r>
      <w:r w:rsidR="00173FE1" w:rsidRPr="005638D9">
        <w:rPr>
          <w:rFonts w:ascii="Times New Roman" w:hAnsi="Times New Roman"/>
          <w:color w:val="000000" w:themeColor="text1"/>
          <w:sz w:val="24"/>
          <w:szCs w:val="24"/>
        </w:rPr>
        <w:t xml:space="preserve"> a za dodržania nižšie uvedených podmienok.</w:t>
      </w:r>
      <w:r w:rsidRPr="005638D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2618CE5C" w14:textId="77777777" w:rsidR="009605A0" w:rsidRPr="005638D9" w:rsidRDefault="009605A0" w:rsidP="00446306">
      <w:pPr>
        <w:pStyle w:val="Default"/>
        <w:jc w:val="both"/>
        <w:rPr>
          <w:bCs/>
          <w:color w:val="000000" w:themeColor="text1"/>
        </w:rPr>
      </w:pPr>
    </w:p>
    <w:p w14:paraId="0727621A" w14:textId="2FE80A48" w:rsidR="00910E49" w:rsidRPr="005638D9" w:rsidRDefault="00CE2AD9" w:rsidP="002A0EC1">
      <w:pPr>
        <w:pStyle w:val="Default"/>
        <w:jc w:val="both"/>
        <w:rPr>
          <w:bCs/>
          <w:color w:val="000000" w:themeColor="text1"/>
        </w:rPr>
      </w:pPr>
      <w:r w:rsidRPr="005638D9">
        <w:rPr>
          <w:bCs/>
          <w:color w:val="000000" w:themeColor="text1"/>
        </w:rPr>
        <w:t>(</w:t>
      </w:r>
      <w:r w:rsidR="009605A0" w:rsidRPr="005638D9">
        <w:rPr>
          <w:bCs/>
          <w:color w:val="000000" w:themeColor="text1"/>
        </w:rPr>
        <w:t>2</w:t>
      </w:r>
      <w:r w:rsidRPr="005638D9">
        <w:rPr>
          <w:bCs/>
          <w:color w:val="000000" w:themeColor="text1"/>
        </w:rPr>
        <w:t xml:space="preserve">) </w:t>
      </w:r>
      <w:r w:rsidR="00BF4363" w:rsidRPr="005638D9">
        <w:rPr>
          <w:bCs/>
          <w:color w:val="000000" w:themeColor="text1"/>
        </w:rPr>
        <w:t>Z</w:t>
      </w:r>
      <w:r w:rsidRPr="005638D9">
        <w:rPr>
          <w:bCs/>
          <w:color w:val="000000" w:themeColor="text1"/>
        </w:rPr>
        <w:t xml:space="preserve"> dôvodu naplnenia účelu </w:t>
      </w:r>
      <w:r w:rsidR="0029559A" w:rsidRPr="005638D9">
        <w:rPr>
          <w:bCs/>
          <w:color w:val="000000" w:themeColor="text1"/>
        </w:rPr>
        <w:t>tohto memoranda</w:t>
      </w:r>
      <w:r w:rsidRPr="005638D9">
        <w:rPr>
          <w:bCs/>
          <w:color w:val="000000" w:themeColor="text1"/>
        </w:rPr>
        <w:t xml:space="preserve"> </w:t>
      </w:r>
      <w:r w:rsidR="000C6BD9">
        <w:rPr>
          <w:bCs/>
          <w:color w:val="000000" w:themeColor="text1"/>
        </w:rPr>
        <w:t>sa</w:t>
      </w:r>
      <w:r w:rsidRPr="005638D9">
        <w:rPr>
          <w:bCs/>
          <w:color w:val="000000" w:themeColor="text1"/>
        </w:rPr>
        <w:t xml:space="preserve"> </w:t>
      </w:r>
      <w:r w:rsidR="00E95B58" w:rsidRPr="005638D9">
        <w:rPr>
          <w:color w:val="000000" w:themeColor="text1"/>
        </w:rPr>
        <w:t>zúčastnen</w:t>
      </w:r>
      <w:r w:rsidRPr="005638D9">
        <w:rPr>
          <w:color w:val="000000" w:themeColor="text1"/>
        </w:rPr>
        <w:t>é strany</w:t>
      </w:r>
      <w:r w:rsidR="000C6BD9">
        <w:rPr>
          <w:color w:val="000000" w:themeColor="text1"/>
        </w:rPr>
        <w:t xml:space="preserve"> zaväzujú</w:t>
      </w:r>
      <w:r w:rsidR="00BF4363" w:rsidRPr="005638D9">
        <w:rPr>
          <w:bCs/>
          <w:color w:val="000000" w:themeColor="text1"/>
        </w:rPr>
        <w:t xml:space="preserve">: </w:t>
      </w:r>
    </w:p>
    <w:p w14:paraId="19F9F70A" w14:textId="77777777" w:rsidR="00BF4363" w:rsidRPr="005638D9" w:rsidRDefault="00BF4363" w:rsidP="00E95B58">
      <w:pPr>
        <w:jc w:val="center"/>
        <w:rPr>
          <w:color w:val="000000" w:themeColor="text1"/>
        </w:rPr>
      </w:pPr>
    </w:p>
    <w:p w14:paraId="03A311D0" w14:textId="7C39FAC6" w:rsidR="00CE2AD9" w:rsidRPr="005638D9" w:rsidRDefault="00CE2AD9" w:rsidP="002A0EC1">
      <w:pPr>
        <w:pStyle w:val="Default"/>
        <w:numPr>
          <w:ilvl w:val="0"/>
          <w:numId w:val="20"/>
        </w:numPr>
        <w:jc w:val="both"/>
        <w:rPr>
          <w:color w:val="000000" w:themeColor="text1"/>
        </w:rPr>
      </w:pPr>
      <w:r w:rsidRPr="005638D9">
        <w:rPr>
          <w:color w:val="000000" w:themeColor="text1"/>
        </w:rPr>
        <w:t xml:space="preserve">aktívne podieľať </w:t>
      </w:r>
      <w:r w:rsidR="00BF4363" w:rsidRPr="005638D9">
        <w:rPr>
          <w:color w:val="000000" w:themeColor="text1"/>
        </w:rPr>
        <w:t>na príprave IÚS</w:t>
      </w:r>
      <w:r w:rsidRPr="005638D9">
        <w:rPr>
          <w:color w:val="000000" w:themeColor="text1"/>
        </w:rPr>
        <w:t xml:space="preserve"> UMR</w:t>
      </w:r>
      <w:r w:rsidR="00BF4363" w:rsidRPr="005638D9">
        <w:rPr>
          <w:color w:val="000000" w:themeColor="text1"/>
        </w:rPr>
        <w:t xml:space="preserve"> „</w:t>
      </w:r>
      <w:r w:rsidR="00A0095A">
        <w:rPr>
          <w:color w:val="000000" w:themeColor="text1"/>
        </w:rPr>
        <w:t>Humenné</w:t>
      </w:r>
      <w:r w:rsidR="00BF4363" w:rsidRPr="005638D9">
        <w:rPr>
          <w:color w:val="000000" w:themeColor="text1"/>
        </w:rPr>
        <w:t>“</w:t>
      </w:r>
      <w:r w:rsidRPr="005638D9">
        <w:rPr>
          <w:color w:val="000000" w:themeColor="text1"/>
        </w:rPr>
        <w:t xml:space="preserve"> </w:t>
      </w:r>
      <w:r w:rsidR="00BF4363" w:rsidRPr="005638D9">
        <w:rPr>
          <w:color w:val="000000" w:themeColor="text1"/>
        </w:rPr>
        <w:t>a</w:t>
      </w:r>
      <w:r w:rsidR="0012281C" w:rsidRPr="005638D9">
        <w:rPr>
          <w:color w:val="000000" w:themeColor="text1"/>
        </w:rPr>
        <w:t xml:space="preserve"> za tým účelom si </w:t>
      </w:r>
      <w:r w:rsidR="00BF4363" w:rsidRPr="005638D9">
        <w:rPr>
          <w:color w:val="000000" w:themeColor="text1"/>
        </w:rPr>
        <w:t>poskytovať potrebnú súčinnosť</w:t>
      </w:r>
      <w:r w:rsidR="006F228B">
        <w:rPr>
          <w:color w:val="000000" w:themeColor="text1"/>
        </w:rPr>
        <w:t>,</w:t>
      </w:r>
      <w:r w:rsidR="00BF4363" w:rsidRPr="005638D9">
        <w:rPr>
          <w:color w:val="000000" w:themeColor="text1"/>
        </w:rPr>
        <w:t xml:space="preserve"> </w:t>
      </w:r>
    </w:p>
    <w:p w14:paraId="4F339E59" w14:textId="12289257" w:rsidR="00BF4363" w:rsidRPr="005638D9" w:rsidRDefault="00395520" w:rsidP="002A0EC1">
      <w:pPr>
        <w:pStyle w:val="Default"/>
        <w:numPr>
          <w:ilvl w:val="0"/>
          <w:numId w:val="20"/>
        </w:numPr>
        <w:jc w:val="both"/>
        <w:rPr>
          <w:color w:val="000000" w:themeColor="text1"/>
        </w:rPr>
      </w:pPr>
      <w:r w:rsidRPr="005638D9">
        <w:rPr>
          <w:color w:val="000000" w:themeColor="text1"/>
        </w:rPr>
        <w:t>u</w:t>
      </w:r>
      <w:r w:rsidR="00CE2AD9" w:rsidRPr="005638D9">
        <w:rPr>
          <w:color w:val="000000" w:themeColor="text1"/>
        </w:rPr>
        <w:t>možni</w:t>
      </w:r>
      <w:r w:rsidR="006F228B">
        <w:rPr>
          <w:color w:val="000000" w:themeColor="text1"/>
        </w:rPr>
        <w:t>ť</w:t>
      </w:r>
      <w:r w:rsidR="00CE2AD9" w:rsidRPr="005638D9">
        <w:rPr>
          <w:color w:val="000000" w:themeColor="text1"/>
        </w:rPr>
        <w:t xml:space="preserve"> </w:t>
      </w:r>
      <w:r w:rsidR="0012281C" w:rsidRPr="005638D9">
        <w:rPr>
          <w:color w:val="000000" w:themeColor="text1"/>
        </w:rPr>
        <w:t>zástupcom sociálno</w:t>
      </w:r>
      <w:r w:rsidR="00BF4363" w:rsidRPr="005638D9">
        <w:rPr>
          <w:color w:val="000000" w:themeColor="text1"/>
        </w:rPr>
        <w:t xml:space="preserve">-ekonomických partnerov z podnikateľského a neziskového sektora aktívne sa podieľať na príprave a implementácii IÚS </w:t>
      </w:r>
      <w:r w:rsidR="00CE2AD9" w:rsidRPr="005638D9">
        <w:rPr>
          <w:color w:val="000000" w:themeColor="text1"/>
        </w:rPr>
        <w:t>UMR</w:t>
      </w:r>
      <w:r w:rsidR="00BF4363" w:rsidRPr="005638D9">
        <w:rPr>
          <w:color w:val="000000" w:themeColor="text1"/>
        </w:rPr>
        <w:t xml:space="preserve"> „</w:t>
      </w:r>
      <w:r w:rsidR="00A0095A">
        <w:rPr>
          <w:color w:val="000000" w:themeColor="text1"/>
        </w:rPr>
        <w:t>Humenné</w:t>
      </w:r>
      <w:r w:rsidR="00BF4363" w:rsidRPr="005638D9">
        <w:rPr>
          <w:color w:val="000000" w:themeColor="text1"/>
        </w:rPr>
        <w:t>“</w:t>
      </w:r>
      <w:r w:rsidR="00AD1BBE" w:rsidRPr="005638D9">
        <w:rPr>
          <w:color w:val="000000" w:themeColor="text1"/>
        </w:rPr>
        <w:t xml:space="preserve"> v súlade s princípom partnerstva</w:t>
      </w:r>
      <w:r w:rsidR="006F228B">
        <w:rPr>
          <w:color w:val="000000" w:themeColor="text1"/>
        </w:rPr>
        <w:t>.</w:t>
      </w:r>
    </w:p>
    <w:p w14:paraId="26A60213" w14:textId="4BFCDC59" w:rsidR="00E53951" w:rsidRPr="005638D9" w:rsidRDefault="00E53951" w:rsidP="002A0EC1">
      <w:pPr>
        <w:pStyle w:val="Default"/>
        <w:jc w:val="both"/>
        <w:rPr>
          <w:b/>
          <w:bCs/>
          <w:color w:val="000000" w:themeColor="text1"/>
        </w:rPr>
      </w:pPr>
    </w:p>
    <w:p w14:paraId="55A83341" w14:textId="1D9D0E6C" w:rsidR="00CE2AD9" w:rsidRPr="005638D9" w:rsidRDefault="00CE2AD9" w:rsidP="00CE2AD9">
      <w:pPr>
        <w:pStyle w:val="Default"/>
        <w:jc w:val="both"/>
        <w:rPr>
          <w:bCs/>
          <w:color w:val="000000" w:themeColor="text1"/>
        </w:rPr>
      </w:pPr>
      <w:r w:rsidRPr="005638D9">
        <w:rPr>
          <w:bCs/>
          <w:color w:val="000000" w:themeColor="text1"/>
        </w:rPr>
        <w:t>(</w:t>
      </w:r>
      <w:r w:rsidR="009605A0" w:rsidRPr="005638D9">
        <w:rPr>
          <w:bCs/>
          <w:color w:val="000000" w:themeColor="text1"/>
        </w:rPr>
        <w:t>3</w:t>
      </w:r>
      <w:r w:rsidRPr="005638D9">
        <w:rPr>
          <w:bCs/>
          <w:color w:val="000000" w:themeColor="text1"/>
        </w:rPr>
        <w:t xml:space="preserve">) </w:t>
      </w:r>
      <w:r w:rsidR="00A47A1E">
        <w:rPr>
          <w:bCs/>
          <w:color w:val="000000" w:themeColor="text1"/>
        </w:rPr>
        <w:t>M</w:t>
      </w:r>
      <w:r w:rsidR="004629BE">
        <w:rPr>
          <w:bCs/>
          <w:color w:val="000000" w:themeColor="text1"/>
        </w:rPr>
        <w:t>esto Humenné</w:t>
      </w:r>
      <w:r w:rsidRPr="005638D9">
        <w:rPr>
          <w:bCs/>
          <w:color w:val="000000" w:themeColor="text1"/>
        </w:rPr>
        <w:t xml:space="preserve"> sa zaväzuje : </w:t>
      </w:r>
    </w:p>
    <w:p w14:paraId="30C32E57" w14:textId="0F495D8E" w:rsidR="00CE2AD9" w:rsidRPr="005638D9" w:rsidRDefault="00D551AF" w:rsidP="00BE4D7C">
      <w:pPr>
        <w:pStyle w:val="Default"/>
        <w:numPr>
          <w:ilvl w:val="0"/>
          <w:numId w:val="3"/>
        </w:numPr>
        <w:jc w:val="both"/>
        <w:rPr>
          <w:bCs/>
          <w:color w:val="000000" w:themeColor="text1"/>
        </w:rPr>
      </w:pPr>
      <w:r w:rsidRPr="005638D9">
        <w:rPr>
          <w:color w:val="000000" w:themeColor="text1"/>
        </w:rPr>
        <w:t>o</w:t>
      </w:r>
      <w:r w:rsidR="00BE4D7C" w:rsidRPr="005638D9">
        <w:rPr>
          <w:color w:val="000000" w:themeColor="text1"/>
        </w:rPr>
        <w:t>rganizačne </w:t>
      </w:r>
      <w:r w:rsidR="00264D56" w:rsidRPr="005638D9">
        <w:rPr>
          <w:color w:val="000000" w:themeColor="text1"/>
        </w:rPr>
        <w:t xml:space="preserve">a </w:t>
      </w:r>
      <w:r w:rsidR="00BE4D7C" w:rsidRPr="005638D9">
        <w:rPr>
          <w:color w:val="000000" w:themeColor="text1"/>
        </w:rPr>
        <w:t xml:space="preserve">administratívne </w:t>
      </w:r>
      <w:r w:rsidR="00CE2AD9" w:rsidRPr="005638D9">
        <w:rPr>
          <w:color w:val="000000" w:themeColor="text1"/>
        </w:rPr>
        <w:t xml:space="preserve">koordinovať procesy prípravy IÚS </w:t>
      </w:r>
      <w:r w:rsidR="00BE4D7C" w:rsidRPr="005638D9">
        <w:rPr>
          <w:color w:val="000000" w:themeColor="text1"/>
        </w:rPr>
        <w:t>UMR</w:t>
      </w:r>
      <w:r w:rsidR="00CE2AD9" w:rsidRPr="005638D9">
        <w:rPr>
          <w:color w:val="000000" w:themeColor="text1"/>
        </w:rPr>
        <w:t xml:space="preserve"> „</w:t>
      </w:r>
      <w:r w:rsidR="00A0095A">
        <w:rPr>
          <w:color w:val="000000" w:themeColor="text1"/>
        </w:rPr>
        <w:t>Humenné</w:t>
      </w:r>
      <w:r w:rsidR="00CE2AD9" w:rsidRPr="005638D9">
        <w:rPr>
          <w:color w:val="000000" w:themeColor="text1"/>
        </w:rPr>
        <w:t xml:space="preserve">“ a vytvárať odborné, personálne, administratívne a finančné </w:t>
      </w:r>
      <w:r w:rsidR="00BE4D7C" w:rsidRPr="005638D9">
        <w:rPr>
          <w:color w:val="000000" w:themeColor="text1"/>
        </w:rPr>
        <w:t xml:space="preserve">predpoklady </w:t>
      </w:r>
      <w:r w:rsidR="00CE2AD9" w:rsidRPr="005638D9">
        <w:rPr>
          <w:color w:val="000000" w:themeColor="text1"/>
        </w:rPr>
        <w:t xml:space="preserve">pre prípravu IÚS </w:t>
      </w:r>
      <w:r w:rsidR="00BE4D7C" w:rsidRPr="005638D9">
        <w:rPr>
          <w:color w:val="000000" w:themeColor="text1"/>
        </w:rPr>
        <w:t>UMR</w:t>
      </w:r>
      <w:r w:rsidR="00CE2AD9" w:rsidRPr="005638D9">
        <w:rPr>
          <w:color w:val="000000" w:themeColor="text1"/>
        </w:rPr>
        <w:t xml:space="preserve"> a pre efektívnu spoluprácu </w:t>
      </w:r>
      <w:r w:rsidR="00E95B58" w:rsidRPr="005638D9">
        <w:rPr>
          <w:color w:val="000000" w:themeColor="text1"/>
        </w:rPr>
        <w:t>zúčastnen</w:t>
      </w:r>
      <w:r w:rsidR="00BE4D7C" w:rsidRPr="005638D9">
        <w:rPr>
          <w:color w:val="000000" w:themeColor="text1"/>
        </w:rPr>
        <w:t>ých strán UMR „</w:t>
      </w:r>
      <w:r w:rsidR="00A0095A">
        <w:rPr>
          <w:color w:val="000000" w:themeColor="text1"/>
        </w:rPr>
        <w:t>Humenné</w:t>
      </w:r>
      <w:r w:rsidR="00BE4D7C" w:rsidRPr="005638D9">
        <w:rPr>
          <w:color w:val="000000" w:themeColor="text1"/>
        </w:rPr>
        <w:t>“</w:t>
      </w:r>
      <w:r w:rsidR="00CE2AD9" w:rsidRPr="005638D9">
        <w:rPr>
          <w:color w:val="000000" w:themeColor="text1"/>
        </w:rPr>
        <w:t>,</w:t>
      </w:r>
    </w:p>
    <w:p w14:paraId="447D4CEB" w14:textId="5BD797AA" w:rsidR="00FC6274" w:rsidRPr="005638D9" w:rsidRDefault="00BE4D7C" w:rsidP="00446306">
      <w:pPr>
        <w:pStyle w:val="Default"/>
        <w:numPr>
          <w:ilvl w:val="0"/>
          <w:numId w:val="3"/>
        </w:numPr>
        <w:jc w:val="both"/>
        <w:rPr>
          <w:bCs/>
          <w:color w:val="000000" w:themeColor="text1"/>
        </w:rPr>
      </w:pPr>
      <w:r w:rsidRPr="005638D9">
        <w:rPr>
          <w:color w:val="000000" w:themeColor="text1"/>
        </w:rPr>
        <w:t>i</w:t>
      </w:r>
      <w:r w:rsidR="00CE2AD9" w:rsidRPr="005638D9">
        <w:rPr>
          <w:color w:val="000000" w:themeColor="text1"/>
        </w:rPr>
        <w:t xml:space="preserve">niciovať vytvorenie Kooperačnej rady </w:t>
      </w:r>
      <w:r w:rsidRPr="005638D9">
        <w:rPr>
          <w:color w:val="000000" w:themeColor="text1"/>
        </w:rPr>
        <w:t>UMR</w:t>
      </w:r>
      <w:r w:rsidR="00CE2AD9" w:rsidRPr="005638D9">
        <w:rPr>
          <w:color w:val="000000" w:themeColor="text1"/>
        </w:rPr>
        <w:t xml:space="preserve"> „</w:t>
      </w:r>
      <w:r w:rsidR="00A0095A" w:rsidRPr="00A0095A">
        <w:rPr>
          <w:color w:val="000000" w:themeColor="text1"/>
        </w:rPr>
        <w:t>Humenné</w:t>
      </w:r>
      <w:r w:rsidR="0012281C" w:rsidRPr="005638D9">
        <w:rPr>
          <w:color w:val="000000" w:themeColor="text1"/>
        </w:rPr>
        <w:t>“</w:t>
      </w:r>
      <w:r w:rsidR="00A47A1E">
        <w:rPr>
          <w:color w:val="000000" w:themeColor="text1"/>
        </w:rPr>
        <w:t xml:space="preserve"> </w:t>
      </w:r>
      <w:r w:rsidR="006F228B">
        <w:rPr>
          <w:color w:val="000000" w:themeColor="text1"/>
        </w:rPr>
        <w:t xml:space="preserve">podľa článku 2 ods. 3 </w:t>
      </w:r>
      <w:r w:rsidR="007A64EA" w:rsidRPr="005638D9">
        <w:rPr>
          <w:color w:val="000000" w:themeColor="text1"/>
        </w:rPr>
        <w:t>a administratívne a organizačne podporovať jej činnosť</w:t>
      </w:r>
      <w:ins w:id="0" w:author="Radomír Babiak" w:date="2020-11-29T15:25:00Z">
        <w:r w:rsidR="006840FF">
          <w:rPr>
            <w:color w:val="000000" w:themeColor="text1"/>
          </w:rPr>
          <w:t>.</w:t>
        </w:r>
      </w:ins>
      <w:del w:id="1" w:author="Radomír Babiak" w:date="2020-11-29T15:25:00Z">
        <w:r w:rsidR="00CE2AD9" w:rsidRPr="005638D9" w:rsidDel="006840FF">
          <w:rPr>
            <w:color w:val="000000" w:themeColor="text1"/>
          </w:rPr>
          <w:delText>,</w:delText>
        </w:r>
        <w:r w:rsidR="00C530A8" w:rsidRPr="005638D9" w:rsidDel="006840FF">
          <w:rPr>
            <w:color w:val="000000" w:themeColor="text1"/>
          </w:rPr>
          <w:delText xml:space="preserve"> </w:delText>
        </w:r>
      </w:del>
    </w:p>
    <w:p w14:paraId="15FCB767" w14:textId="6793C1CE" w:rsidR="00FC6274" w:rsidRDefault="00FC6274" w:rsidP="004463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A7EE7A9" w14:textId="5C56174A" w:rsidR="009605A0" w:rsidRDefault="009605A0" w:rsidP="000F2E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(4) </w:t>
      </w:r>
      <w:r w:rsidR="00B664C7">
        <w:rPr>
          <w:rFonts w:ascii="Times New Roman" w:hAnsi="Times New Roman"/>
          <w:color w:val="000000"/>
          <w:sz w:val="24"/>
          <w:szCs w:val="24"/>
        </w:rPr>
        <w:t>IÚS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57A2E">
        <w:rPr>
          <w:rFonts w:ascii="Times New Roman" w:hAnsi="Times New Roman" w:cs="Times New Roman"/>
          <w:color w:val="000000"/>
          <w:sz w:val="24"/>
          <w:szCs w:val="24"/>
        </w:rPr>
        <w:t>UMR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„</w:t>
      </w:r>
      <w:r w:rsidR="00A0095A">
        <w:rPr>
          <w:rFonts w:ascii="Times New Roman" w:hAnsi="Times New Roman" w:cs="Times New Roman"/>
          <w:color w:val="000000"/>
          <w:sz w:val="24"/>
          <w:szCs w:val="24"/>
        </w:rPr>
        <w:t>Humenné</w:t>
      </w:r>
      <w:r>
        <w:rPr>
          <w:rFonts w:ascii="Times New Roman" w:hAnsi="Times New Roman" w:cs="Times New Roman"/>
          <w:color w:val="000000"/>
          <w:sz w:val="24"/>
          <w:szCs w:val="24"/>
        </w:rPr>
        <w:t>“ bud</w:t>
      </w:r>
      <w:r w:rsidR="0034723F">
        <w:rPr>
          <w:rFonts w:ascii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schvaľovať Kooperačná rada UMR po predchádzajúcom prerokovaní návrhu </w:t>
      </w:r>
      <w:r w:rsidR="00B664C7">
        <w:rPr>
          <w:rFonts w:ascii="Times New Roman" w:hAnsi="Times New Roman" w:cs="Times New Roman"/>
          <w:color w:val="000000"/>
          <w:sz w:val="24"/>
          <w:szCs w:val="24"/>
        </w:rPr>
        <w:t>IÚS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UMR so všetkými </w:t>
      </w:r>
      <w:r w:rsidR="00E95B58">
        <w:rPr>
          <w:rFonts w:ascii="Times New Roman" w:hAnsi="Times New Roman" w:cs="Times New Roman"/>
          <w:color w:val="000000"/>
          <w:sz w:val="24"/>
          <w:szCs w:val="24"/>
        </w:rPr>
        <w:t>zúčastnen</w:t>
      </w:r>
      <w:r>
        <w:rPr>
          <w:rFonts w:ascii="Times New Roman" w:hAnsi="Times New Roman" w:cs="Times New Roman"/>
          <w:color w:val="000000"/>
          <w:sz w:val="24"/>
          <w:szCs w:val="24"/>
        </w:rPr>
        <w:t>ými stranami</w:t>
      </w:r>
      <w:r w:rsidR="003472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13606">
        <w:rPr>
          <w:rFonts w:ascii="Times New Roman" w:hAnsi="Times New Roman" w:cs="Times New Roman"/>
          <w:color w:val="000000"/>
          <w:sz w:val="24"/>
          <w:szCs w:val="24"/>
        </w:rPr>
        <w:t>tohto memoranda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ktoré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budú mať právo sa k návrhu </w:t>
      </w:r>
      <w:r w:rsidR="00B664C7">
        <w:rPr>
          <w:rFonts w:ascii="Times New Roman" w:hAnsi="Times New Roman" w:cs="Times New Roman"/>
          <w:color w:val="000000"/>
          <w:sz w:val="24"/>
          <w:szCs w:val="24"/>
        </w:rPr>
        <w:t>IÚS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UMR vyjadriť a predložiť svoje návrhy </w:t>
      </w:r>
      <w:r w:rsidR="0034723F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 w:cs="Times New Roman"/>
          <w:color w:val="000000"/>
          <w:sz w:val="24"/>
          <w:szCs w:val="24"/>
        </w:rPr>
        <w:t>pripomienky</w:t>
      </w:r>
      <w:r w:rsidR="00173FE1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73FE1">
        <w:rPr>
          <w:rFonts w:ascii="Times New Roman" w:hAnsi="Times New Roman" w:cs="Times New Roman"/>
          <w:color w:val="000000"/>
          <w:sz w:val="24"/>
          <w:szCs w:val="24"/>
        </w:rPr>
        <w:t xml:space="preserve">Na schválenie </w:t>
      </w:r>
      <w:r w:rsidR="00B664C7">
        <w:rPr>
          <w:rFonts w:ascii="Times New Roman" w:hAnsi="Times New Roman" w:cs="Times New Roman"/>
          <w:color w:val="000000"/>
          <w:sz w:val="24"/>
          <w:szCs w:val="24"/>
        </w:rPr>
        <w:t>IÚS</w:t>
      </w:r>
      <w:r w:rsidR="00173FE1">
        <w:rPr>
          <w:rFonts w:ascii="Times New Roman" w:hAnsi="Times New Roman" w:cs="Times New Roman"/>
          <w:color w:val="000000"/>
          <w:sz w:val="24"/>
          <w:szCs w:val="24"/>
        </w:rPr>
        <w:t xml:space="preserve"> UMR sa nevyžaduje súhlas obecného, či mestského zastupiteľstva každej </w:t>
      </w:r>
      <w:r w:rsidR="00E95B58">
        <w:rPr>
          <w:rFonts w:ascii="Times New Roman" w:hAnsi="Times New Roman" w:cs="Times New Roman"/>
          <w:color w:val="000000"/>
          <w:sz w:val="24"/>
          <w:szCs w:val="24"/>
        </w:rPr>
        <w:t>zúčastnen</w:t>
      </w:r>
      <w:r w:rsidR="00173FE1">
        <w:rPr>
          <w:rFonts w:ascii="Times New Roman" w:hAnsi="Times New Roman" w:cs="Times New Roman"/>
          <w:color w:val="000000"/>
          <w:sz w:val="24"/>
          <w:szCs w:val="24"/>
        </w:rPr>
        <w:t>ej strany, s výnimkou prípad</w:t>
      </w:r>
      <w:r w:rsidR="00FD6135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173FE1">
        <w:rPr>
          <w:rFonts w:ascii="Times New Roman" w:hAnsi="Times New Roman" w:cs="Times New Roman"/>
          <w:color w:val="000000"/>
          <w:sz w:val="24"/>
          <w:szCs w:val="24"/>
        </w:rPr>
        <w:t xml:space="preserve"> uveden</w:t>
      </w:r>
      <w:r w:rsidR="00FD6135">
        <w:rPr>
          <w:rFonts w:ascii="Times New Roman" w:hAnsi="Times New Roman" w:cs="Times New Roman"/>
          <w:color w:val="000000"/>
          <w:sz w:val="24"/>
          <w:szCs w:val="24"/>
        </w:rPr>
        <w:t>ého</w:t>
      </w:r>
      <w:r w:rsidR="00173FE1">
        <w:rPr>
          <w:rFonts w:ascii="Times New Roman" w:hAnsi="Times New Roman" w:cs="Times New Roman"/>
          <w:color w:val="000000"/>
          <w:sz w:val="24"/>
          <w:szCs w:val="24"/>
        </w:rPr>
        <w:t xml:space="preserve"> v odseku 5 tohto článku.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2B8C0A5" w14:textId="7A6E50CF" w:rsidR="009605A0" w:rsidRDefault="009605A0" w:rsidP="000F2E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8B41F2" w14:textId="77777777" w:rsidR="00176C0E" w:rsidRPr="00457A2E" w:rsidRDefault="00176C0E" w:rsidP="000F2E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81A9D4D" w14:textId="0DD76882" w:rsidR="00E53951" w:rsidRPr="00457A2E" w:rsidRDefault="00BE4D7C" w:rsidP="000F2E58">
      <w:pPr>
        <w:pStyle w:val="Odsekzoznamu"/>
        <w:spacing w:after="0" w:line="240" w:lineRule="auto"/>
        <w:ind w:left="0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(</w:t>
      </w:r>
      <w:r w:rsidR="009605A0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5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) </w:t>
      </w:r>
      <w:r w:rsidR="00E95B58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Zúčastnen</w:t>
      </w:r>
      <w:r w:rsidR="0034723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é strany sa dohodli, že </w:t>
      </w:r>
      <w:r w:rsidR="00B664C7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IÚS</w:t>
      </w:r>
      <w:r w:rsidR="00C530A8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 w:rsidR="00FC6274" w:rsidRPr="00457A2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UMR </w:t>
      </w:r>
      <w:r w:rsidR="00F43A23">
        <w:rPr>
          <w:rFonts w:ascii="Times New Roman" w:hAnsi="Times New Roman"/>
          <w:color w:val="000000"/>
          <w:sz w:val="24"/>
          <w:szCs w:val="24"/>
        </w:rPr>
        <w:t>bude spracovaný tak, že bude zahŕňať</w:t>
      </w:r>
      <w:r w:rsidR="005638D9">
        <w:rPr>
          <w:rFonts w:ascii="Times New Roman" w:hAnsi="Times New Roman"/>
          <w:color w:val="000000"/>
          <w:sz w:val="24"/>
          <w:szCs w:val="24"/>
        </w:rPr>
        <w:t xml:space="preserve"> stratégie územného a miestneho rozvoja a operácie </w:t>
      </w:r>
      <w:r w:rsidR="005638D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zúčastnených s</w:t>
      </w:r>
      <w:r w:rsidR="00E95B58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t</w:t>
      </w:r>
      <w:r w:rsidR="00F43A23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r</w:t>
      </w:r>
      <w:r w:rsidR="00E95B58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án </w:t>
      </w:r>
      <w:r w:rsidR="00C530A8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v takom rozsahu</w:t>
      </w:r>
      <w:r w:rsidR="00FC6274" w:rsidRPr="00457A2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, </w:t>
      </w:r>
      <w:r w:rsidR="00C530A8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že</w:t>
      </w:r>
      <w:r w:rsidR="00FC6274" w:rsidRPr="00457A2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tieto </w:t>
      </w:r>
      <w:r w:rsidR="00C530A8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mestá a obce </w:t>
      </w:r>
      <w:r w:rsidR="00FC6274" w:rsidRPr="00457A2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nemusi</w:t>
      </w:r>
      <w:r w:rsidR="00C530A8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a</w:t>
      </w:r>
      <w:r w:rsidR="00FC6274" w:rsidRPr="00457A2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spracovávať osobitný PHRSR obce</w:t>
      </w:r>
      <w:r w:rsidR="00C530A8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(</w:t>
      </w:r>
      <w:r w:rsidR="003D0307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Program</w:t>
      </w:r>
      <w:r w:rsidR="00C530A8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rozvoja obce)</w:t>
      </w:r>
      <w:r w:rsidR="009605A0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 w:rsidR="005638D9">
        <w:rPr>
          <w:rFonts w:ascii="Times New Roman" w:hAnsi="Times New Roman"/>
          <w:sz w:val="24"/>
          <w:szCs w:val="24"/>
        </w:rPr>
        <w:t>podľa</w:t>
      </w:r>
      <w:r w:rsidR="009605A0" w:rsidRPr="00457A2E">
        <w:rPr>
          <w:rFonts w:ascii="Times New Roman" w:hAnsi="Times New Roman"/>
          <w:sz w:val="24"/>
          <w:szCs w:val="24"/>
        </w:rPr>
        <w:t xml:space="preserve"> zákona o podpore regionálneho rozvoja</w:t>
      </w:r>
      <w:r w:rsidR="009605A0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.</w:t>
      </w:r>
      <w:r w:rsidR="00C530A8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Ak sa niektorá zo </w:t>
      </w:r>
      <w:r w:rsidR="00E95B58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zúčastnen</w:t>
      </w:r>
      <w:r w:rsidR="00C530A8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ých strán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 w:rsidR="00C530A8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rozhodne </w:t>
      </w:r>
      <w:r w:rsidR="00B664C7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IÚS</w:t>
      </w:r>
      <w:r w:rsidR="00C530A8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UMR akce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p</w:t>
      </w:r>
      <w:r w:rsidR="00C530A8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tovať ako svoje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PHRSR (</w:t>
      </w:r>
      <w:r w:rsidR="009F0E0B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Program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rozvoja obce</w:t>
      </w:r>
      <w:r w:rsidR="00C530A8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,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či mesta), musí takýto postup obce, či mesta schváliť </w:t>
      </w:r>
      <w:r w:rsidR="00C530A8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obecné zastupiteľstvo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príslušnej obce, </w:t>
      </w:r>
      <w:r w:rsidR="00FD613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resp.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mest</w:t>
      </w:r>
      <w:r w:rsidR="0034723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ské zastupiteľstvo príslušného mesta. 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 w:rsidR="00C530A8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</w:p>
    <w:p w14:paraId="54F8CA51" w14:textId="66F4382C" w:rsidR="00173FE1" w:rsidRDefault="00173FE1" w:rsidP="000F2E58">
      <w:pPr>
        <w:pStyle w:val="Odsekzoznamu"/>
        <w:spacing w:after="0" w:line="240" w:lineRule="auto"/>
        <w:ind w:left="0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14:paraId="266B3C52" w14:textId="77777777" w:rsidR="00BE4D7C" w:rsidRDefault="00BE4D7C" w:rsidP="00446306">
      <w:pPr>
        <w:pStyle w:val="Odsekzoznamu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</w:p>
    <w:p w14:paraId="40115EBA" w14:textId="567676C2" w:rsidR="00E53951" w:rsidRPr="00457A2E" w:rsidRDefault="00E53951" w:rsidP="00446306">
      <w:pPr>
        <w:pStyle w:val="Odsekzoznamu"/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457A2E">
        <w:rPr>
          <w:rFonts w:ascii="Times New Roman" w:hAnsi="Times New Roman"/>
          <w:b/>
          <w:sz w:val="24"/>
          <w:szCs w:val="24"/>
        </w:rPr>
        <w:t xml:space="preserve">Článok </w:t>
      </w:r>
      <w:r w:rsidR="00173FE1">
        <w:rPr>
          <w:rFonts w:ascii="Times New Roman" w:hAnsi="Times New Roman"/>
          <w:b/>
          <w:sz w:val="24"/>
          <w:szCs w:val="24"/>
        </w:rPr>
        <w:t>6</w:t>
      </w:r>
    </w:p>
    <w:p w14:paraId="4452C8BE" w14:textId="1799A56C" w:rsidR="00E53951" w:rsidRDefault="00C922D2" w:rsidP="00CE2AD9">
      <w:pPr>
        <w:pStyle w:val="Odsekzoznamu"/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Kooperačná rada</w:t>
      </w:r>
      <w:r w:rsidR="00816F0B">
        <w:rPr>
          <w:rFonts w:ascii="Times New Roman" w:hAnsi="Times New Roman"/>
          <w:b/>
          <w:sz w:val="24"/>
          <w:szCs w:val="24"/>
        </w:rPr>
        <w:t xml:space="preserve"> </w:t>
      </w:r>
      <w:r w:rsidR="00E53951" w:rsidRPr="00457A2E">
        <w:rPr>
          <w:rFonts w:ascii="Times New Roman" w:hAnsi="Times New Roman"/>
          <w:b/>
          <w:sz w:val="24"/>
          <w:szCs w:val="24"/>
        </w:rPr>
        <w:t xml:space="preserve">UMR </w:t>
      </w:r>
    </w:p>
    <w:p w14:paraId="326A96B6" w14:textId="5028302B" w:rsidR="00D8743E" w:rsidRPr="00173FE1" w:rsidRDefault="00D8743E" w:rsidP="00173FE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EEF87B" w14:textId="53D4B063" w:rsidR="005638D9" w:rsidRPr="006573DC" w:rsidRDefault="00C14099" w:rsidP="00657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C922D2">
        <w:rPr>
          <w:rFonts w:ascii="Times New Roman" w:hAnsi="Times New Roman" w:cs="Times New Roman"/>
          <w:sz w:val="24"/>
          <w:szCs w:val="24"/>
        </w:rPr>
        <w:t xml:space="preserve">Kooperačná rada </w:t>
      </w:r>
      <w:r w:rsidRPr="00457A2E">
        <w:rPr>
          <w:rFonts w:ascii="Times New Roman" w:hAnsi="Times New Roman" w:cs="Times New Roman"/>
          <w:sz w:val="24"/>
          <w:szCs w:val="24"/>
        </w:rPr>
        <w:t xml:space="preserve">UMR je </w:t>
      </w:r>
      <w:r w:rsidR="006573DC" w:rsidRPr="006573DC">
        <w:rPr>
          <w:rFonts w:ascii="Times New Roman" w:hAnsi="Times New Roman" w:cs="Times New Roman"/>
          <w:sz w:val="24"/>
          <w:szCs w:val="24"/>
        </w:rPr>
        <w:t>koordinačný nástroj funkčného mechanizmu partnerstva, komunikácie a rozhodovania pri príprave IÚS UMR</w:t>
      </w:r>
      <w:r w:rsidR="005638D9" w:rsidRPr="006573DC">
        <w:rPr>
          <w:rFonts w:ascii="Times New Roman" w:hAnsi="Times New Roman" w:cs="Times New Roman"/>
          <w:sz w:val="24"/>
          <w:szCs w:val="24"/>
        </w:rPr>
        <w:t>.</w:t>
      </w:r>
    </w:p>
    <w:p w14:paraId="3911CE42" w14:textId="77777777" w:rsidR="00C14099" w:rsidRDefault="00C14099" w:rsidP="005638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248B60" w14:textId="7ECC9CB4" w:rsidR="00D8743E" w:rsidRPr="00C14099" w:rsidRDefault="00173FE1" w:rsidP="005638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C1409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) </w:t>
      </w:r>
      <w:r w:rsidRPr="00173FE1">
        <w:rPr>
          <w:rFonts w:ascii="Times New Roman" w:hAnsi="Times New Roman"/>
          <w:sz w:val="24"/>
          <w:szCs w:val="24"/>
        </w:rPr>
        <w:t xml:space="preserve"> </w:t>
      </w:r>
      <w:r w:rsidR="00E95B58">
        <w:rPr>
          <w:rFonts w:ascii="Times New Roman" w:hAnsi="Times New Roman"/>
          <w:sz w:val="24"/>
          <w:szCs w:val="24"/>
        </w:rPr>
        <w:t>Zúčastnen</w:t>
      </w:r>
      <w:r w:rsidR="00F43A23">
        <w:rPr>
          <w:rFonts w:ascii="Times New Roman" w:hAnsi="Times New Roman"/>
          <w:sz w:val="24"/>
          <w:szCs w:val="24"/>
        </w:rPr>
        <w:t>é</w:t>
      </w:r>
      <w:r w:rsidR="00EB2294" w:rsidRPr="00173FE1">
        <w:rPr>
          <w:rFonts w:ascii="Times New Roman" w:hAnsi="Times New Roman"/>
          <w:sz w:val="24"/>
          <w:szCs w:val="24"/>
        </w:rPr>
        <w:t xml:space="preserve"> strany s</w:t>
      </w:r>
      <w:r w:rsidR="0010753E">
        <w:rPr>
          <w:rFonts w:ascii="Times New Roman" w:hAnsi="Times New Roman"/>
          <w:sz w:val="24"/>
          <w:szCs w:val="24"/>
        </w:rPr>
        <w:t>a zaväzujú</w:t>
      </w:r>
      <w:r w:rsidR="00EB2294" w:rsidRPr="00173FE1">
        <w:rPr>
          <w:rFonts w:ascii="Times New Roman" w:hAnsi="Times New Roman"/>
          <w:sz w:val="24"/>
          <w:szCs w:val="24"/>
        </w:rPr>
        <w:t xml:space="preserve">, že </w:t>
      </w:r>
      <w:r w:rsidR="00747AE8">
        <w:rPr>
          <w:rFonts w:ascii="Times New Roman" w:hAnsi="Times New Roman"/>
          <w:sz w:val="24"/>
          <w:szCs w:val="24"/>
        </w:rPr>
        <w:t>v záujme</w:t>
      </w:r>
      <w:r w:rsidR="00EB2294" w:rsidRPr="00173FE1">
        <w:rPr>
          <w:rFonts w:ascii="Times New Roman" w:hAnsi="Times New Roman"/>
          <w:sz w:val="24"/>
          <w:szCs w:val="24"/>
        </w:rPr>
        <w:t xml:space="preserve"> dosiahnutia účelu t</w:t>
      </w:r>
      <w:r w:rsidR="009760D9">
        <w:rPr>
          <w:rFonts w:ascii="Times New Roman" w:hAnsi="Times New Roman"/>
          <w:sz w:val="24"/>
          <w:szCs w:val="24"/>
        </w:rPr>
        <w:t>ohto</w:t>
      </w:r>
      <w:r w:rsidR="00EB2294" w:rsidRPr="00173FE1">
        <w:rPr>
          <w:rFonts w:ascii="Times New Roman" w:hAnsi="Times New Roman"/>
          <w:sz w:val="24"/>
          <w:szCs w:val="24"/>
        </w:rPr>
        <w:t xml:space="preserve"> </w:t>
      </w:r>
      <w:r w:rsidR="009760D9">
        <w:rPr>
          <w:rFonts w:ascii="Times New Roman" w:hAnsi="Times New Roman"/>
          <w:sz w:val="24"/>
          <w:szCs w:val="24"/>
        </w:rPr>
        <w:t>memoranda</w:t>
      </w:r>
      <w:r w:rsidR="00EB2294" w:rsidRPr="00173FE1">
        <w:rPr>
          <w:rFonts w:ascii="Times New Roman" w:hAnsi="Times New Roman"/>
          <w:sz w:val="24"/>
          <w:szCs w:val="24"/>
        </w:rPr>
        <w:t xml:space="preserve"> vytvoria </w:t>
      </w:r>
      <w:r w:rsidR="00E51E26">
        <w:rPr>
          <w:rFonts w:ascii="Times New Roman" w:hAnsi="Times New Roman" w:cs="Times New Roman"/>
          <w:sz w:val="24"/>
          <w:szCs w:val="24"/>
        </w:rPr>
        <w:t>Kooperačnú radu</w:t>
      </w:r>
      <w:r w:rsidR="00816F0B">
        <w:rPr>
          <w:rFonts w:ascii="Times New Roman" w:hAnsi="Times New Roman" w:cs="Times New Roman"/>
          <w:sz w:val="24"/>
          <w:szCs w:val="24"/>
        </w:rPr>
        <w:t xml:space="preserve"> </w:t>
      </w:r>
      <w:r w:rsidR="00816F0B" w:rsidRPr="00457A2E">
        <w:rPr>
          <w:rFonts w:ascii="Times New Roman" w:hAnsi="Times New Roman" w:cs="Times New Roman"/>
          <w:sz w:val="24"/>
          <w:szCs w:val="24"/>
        </w:rPr>
        <w:t>UMR</w:t>
      </w:r>
      <w:r w:rsidRPr="00173FE1">
        <w:rPr>
          <w:rFonts w:ascii="Times New Roman" w:hAnsi="Times New Roman"/>
          <w:sz w:val="24"/>
          <w:szCs w:val="24"/>
        </w:rPr>
        <w:t xml:space="preserve">. </w:t>
      </w:r>
      <w:r w:rsidR="00A8691E">
        <w:rPr>
          <w:rFonts w:ascii="Times New Roman" w:hAnsi="Times New Roman"/>
          <w:sz w:val="24"/>
          <w:szCs w:val="24"/>
        </w:rPr>
        <w:t xml:space="preserve">Zriadenie a činnosť </w:t>
      </w:r>
      <w:r w:rsidR="00816F0B">
        <w:rPr>
          <w:rFonts w:ascii="Times New Roman" w:hAnsi="Times New Roman"/>
          <w:sz w:val="24"/>
          <w:szCs w:val="24"/>
        </w:rPr>
        <w:t>tejto rady</w:t>
      </w:r>
      <w:r w:rsidR="00A8691E">
        <w:rPr>
          <w:rFonts w:ascii="Times New Roman" w:hAnsi="Times New Roman"/>
          <w:sz w:val="24"/>
          <w:szCs w:val="24"/>
        </w:rPr>
        <w:t xml:space="preserve"> sa bude riadiť nižšie uvedenými podmien</w:t>
      </w:r>
      <w:r w:rsidR="00816F0B">
        <w:rPr>
          <w:rFonts w:ascii="Times New Roman" w:hAnsi="Times New Roman"/>
          <w:sz w:val="24"/>
          <w:szCs w:val="24"/>
        </w:rPr>
        <w:t>k</w:t>
      </w:r>
      <w:r w:rsidR="00A8691E">
        <w:rPr>
          <w:rFonts w:ascii="Times New Roman" w:hAnsi="Times New Roman"/>
          <w:sz w:val="24"/>
          <w:szCs w:val="24"/>
        </w:rPr>
        <w:t xml:space="preserve">ami a pravidlami. </w:t>
      </w:r>
    </w:p>
    <w:p w14:paraId="5CF58047" w14:textId="77777777" w:rsidR="00EB2294" w:rsidRPr="00457A2E" w:rsidRDefault="00EB2294" w:rsidP="005638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B8CA07" w14:textId="34440B20" w:rsidR="00747AE8" w:rsidRDefault="005D3ACB" w:rsidP="005638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(3) </w:t>
      </w:r>
      <w:r w:rsidR="00E51E26">
        <w:rPr>
          <w:rFonts w:ascii="Times New Roman" w:hAnsi="Times New Roman" w:cs="Times New Roman"/>
          <w:sz w:val="24"/>
          <w:szCs w:val="24"/>
        </w:rPr>
        <w:t>Kooperačná rada</w:t>
      </w:r>
      <w:r w:rsidR="00816F0B">
        <w:rPr>
          <w:rFonts w:ascii="Times New Roman" w:hAnsi="Times New Roman" w:cs="Times New Roman"/>
          <w:sz w:val="24"/>
          <w:szCs w:val="24"/>
        </w:rPr>
        <w:t xml:space="preserve"> </w:t>
      </w:r>
      <w:r w:rsidR="00816F0B" w:rsidRPr="00457A2E">
        <w:rPr>
          <w:rFonts w:ascii="Times New Roman" w:hAnsi="Times New Roman" w:cs="Times New Roman"/>
          <w:sz w:val="24"/>
          <w:szCs w:val="24"/>
        </w:rPr>
        <w:t>UMR</w:t>
      </w:r>
      <w:r w:rsidR="00EB2294" w:rsidRPr="00457A2E">
        <w:rPr>
          <w:rFonts w:ascii="Times New Roman" w:hAnsi="Times New Roman" w:cs="Times New Roman"/>
          <w:sz w:val="24"/>
          <w:szCs w:val="24"/>
        </w:rPr>
        <w:t xml:space="preserve"> </w:t>
      </w:r>
      <w:r w:rsidR="00D8743E" w:rsidRPr="00457A2E">
        <w:rPr>
          <w:rFonts w:ascii="Times New Roman" w:hAnsi="Times New Roman" w:cs="Times New Roman"/>
          <w:sz w:val="24"/>
          <w:szCs w:val="24"/>
        </w:rPr>
        <w:t>koordinuje prípravu</w:t>
      </w:r>
      <w:r w:rsidR="00E51E26">
        <w:rPr>
          <w:rFonts w:ascii="Times New Roman" w:hAnsi="Times New Roman" w:cs="Times New Roman"/>
          <w:sz w:val="24"/>
          <w:szCs w:val="24"/>
        </w:rPr>
        <w:t xml:space="preserve"> a</w:t>
      </w:r>
      <w:r w:rsidR="00C14099">
        <w:rPr>
          <w:rFonts w:ascii="Times New Roman" w:hAnsi="Times New Roman" w:cs="Times New Roman"/>
          <w:sz w:val="24"/>
          <w:szCs w:val="24"/>
        </w:rPr>
        <w:t xml:space="preserve"> schvaľuje</w:t>
      </w:r>
      <w:r w:rsidR="00E95B58">
        <w:rPr>
          <w:rFonts w:ascii="Times New Roman" w:hAnsi="Times New Roman" w:cs="Times New Roman"/>
          <w:sz w:val="24"/>
          <w:szCs w:val="24"/>
        </w:rPr>
        <w:t xml:space="preserve"> </w:t>
      </w:r>
      <w:r w:rsidR="00D8743E" w:rsidRPr="00457A2E">
        <w:rPr>
          <w:rFonts w:ascii="Times New Roman" w:hAnsi="Times New Roman" w:cs="Times New Roman"/>
          <w:sz w:val="24"/>
          <w:szCs w:val="24"/>
        </w:rPr>
        <w:t xml:space="preserve">IÚS </w:t>
      </w:r>
      <w:r w:rsidR="00EB2294" w:rsidRPr="00457A2E">
        <w:rPr>
          <w:rFonts w:ascii="Times New Roman" w:hAnsi="Times New Roman" w:cs="Times New Roman"/>
          <w:sz w:val="24"/>
          <w:szCs w:val="24"/>
        </w:rPr>
        <w:t xml:space="preserve">UMR </w:t>
      </w:r>
      <w:r w:rsidR="00D8743E" w:rsidRPr="00457A2E">
        <w:rPr>
          <w:rFonts w:ascii="Times New Roman" w:hAnsi="Times New Roman" w:cs="Times New Roman"/>
          <w:sz w:val="24"/>
          <w:szCs w:val="24"/>
        </w:rPr>
        <w:t xml:space="preserve">a slúži na zabezpečenie </w:t>
      </w:r>
      <w:proofErr w:type="spellStart"/>
      <w:r w:rsidR="00D8743E" w:rsidRPr="00457A2E">
        <w:rPr>
          <w:rFonts w:ascii="Times New Roman" w:hAnsi="Times New Roman" w:cs="Times New Roman"/>
          <w:sz w:val="24"/>
          <w:szCs w:val="24"/>
        </w:rPr>
        <w:t>participatívneho</w:t>
      </w:r>
      <w:proofErr w:type="spellEnd"/>
      <w:r w:rsidR="00D8743E" w:rsidRPr="00457A2E">
        <w:rPr>
          <w:rFonts w:ascii="Times New Roman" w:hAnsi="Times New Roman" w:cs="Times New Roman"/>
          <w:sz w:val="24"/>
          <w:szCs w:val="24"/>
        </w:rPr>
        <w:t xml:space="preserve"> manažmentu integrovaného rozvoja </w:t>
      </w:r>
      <w:r w:rsidR="00EB2294" w:rsidRPr="00457A2E">
        <w:rPr>
          <w:rFonts w:ascii="Times New Roman" w:hAnsi="Times New Roman" w:cs="Times New Roman"/>
          <w:sz w:val="24"/>
          <w:szCs w:val="24"/>
        </w:rPr>
        <w:t>územia UMR</w:t>
      </w:r>
      <w:r w:rsidR="00D8743E" w:rsidRPr="00457A2E">
        <w:rPr>
          <w:rFonts w:ascii="Times New Roman" w:hAnsi="Times New Roman" w:cs="Times New Roman"/>
          <w:sz w:val="24"/>
          <w:szCs w:val="24"/>
        </w:rPr>
        <w:t>.</w:t>
      </w:r>
      <w:r w:rsidR="005523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2D32E5" w14:textId="77777777" w:rsidR="00706D72" w:rsidRPr="00457A2E" w:rsidRDefault="00706D72" w:rsidP="005638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3A99E1" w14:textId="7D1A9DCE" w:rsidR="00D8743E" w:rsidRPr="00457A2E" w:rsidRDefault="005D3ACB" w:rsidP="005638D9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A7391C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) </w:t>
      </w:r>
      <w:r w:rsidR="00E51E26">
        <w:rPr>
          <w:rFonts w:ascii="Times New Roman" w:hAnsi="Times New Roman"/>
          <w:sz w:val="24"/>
          <w:szCs w:val="24"/>
        </w:rPr>
        <w:t>Kooperačná rada</w:t>
      </w:r>
      <w:r w:rsidR="00816F0B">
        <w:rPr>
          <w:rFonts w:ascii="Times New Roman" w:hAnsi="Times New Roman"/>
          <w:sz w:val="24"/>
          <w:szCs w:val="24"/>
        </w:rPr>
        <w:t xml:space="preserve"> </w:t>
      </w:r>
      <w:r w:rsidR="00816F0B" w:rsidRPr="00457A2E">
        <w:rPr>
          <w:rFonts w:ascii="Times New Roman" w:hAnsi="Times New Roman"/>
          <w:sz w:val="24"/>
          <w:szCs w:val="24"/>
        </w:rPr>
        <w:t>UMR</w:t>
      </w:r>
      <w:r w:rsidR="00EB2294" w:rsidRPr="00457A2E">
        <w:rPr>
          <w:rFonts w:ascii="Times New Roman" w:hAnsi="Times New Roman"/>
          <w:sz w:val="24"/>
          <w:szCs w:val="24"/>
        </w:rPr>
        <w:t xml:space="preserve"> </w:t>
      </w:r>
      <w:r w:rsidR="00C14099">
        <w:rPr>
          <w:rFonts w:ascii="Times New Roman" w:hAnsi="Times New Roman"/>
          <w:sz w:val="24"/>
          <w:szCs w:val="24"/>
        </w:rPr>
        <w:t>je zložená zo zástupcov</w:t>
      </w:r>
      <w:r w:rsidR="00D8743E" w:rsidRPr="00457A2E">
        <w:rPr>
          <w:rFonts w:ascii="Times New Roman" w:hAnsi="Times New Roman"/>
          <w:sz w:val="24"/>
          <w:szCs w:val="24"/>
        </w:rPr>
        <w:t>:</w:t>
      </w:r>
      <w:r w:rsidR="00A7391C">
        <w:rPr>
          <w:rFonts w:ascii="Times New Roman" w:hAnsi="Times New Roman"/>
          <w:sz w:val="24"/>
          <w:szCs w:val="24"/>
        </w:rPr>
        <w:t xml:space="preserve"> </w:t>
      </w:r>
    </w:p>
    <w:p w14:paraId="6252E790" w14:textId="5A16F469" w:rsidR="00F771A5" w:rsidRDefault="00A7391C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F771A5">
        <w:rPr>
          <w:rFonts w:ascii="Times New Roman" w:hAnsi="Times New Roman"/>
          <w:sz w:val="24"/>
          <w:szCs w:val="24"/>
        </w:rPr>
        <w:t>regionálnej samosprávy (VÚC Prešov),</w:t>
      </w:r>
    </w:p>
    <w:p w14:paraId="0C74B58F" w14:textId="4C66AB71" w:rsidR="00567B90" w:rsidRPr="00457A2E" w:rsidRDefault="00567B90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="00F771A5" w:rsidRPr="00457A2E">
        <w:rPr>
          <w:rFonts w:ascii="Times New Roman" w:hAnsi="Times New Roman"/>
          <w:sz w:val="24"/>
          <w:szCs w:val="24"/>
        </w:rPr>
        <w:t>miestn</w:t>
      </w:r>
      <w:r w:rsidR="00F771A5">
        <w:rPr>
          <w:rFonts w:ascii="Times New Roman" w:hAnsi="Times New Roman"/>
          <w:sz w:val="24"/>
          <w:szCs w:val="24"/>
        </w:rPr>
        <w:t>ej</w:t>
      </w:r>
      <w:r w:rsidR="00F771A5" w:rsidRPr="00457A2E">
        <w:rPr>
          <w:rFonts w:ascii="Times New Roman" w:hAnsi="Times New Roman"/>
          <w:sz w:val="24"/>
          <w:szCs w:val="24"/>
        </w:rPr>
        <w:t xml:space="preserve"> samospráv</w:t>
      </w:r>
      <w:r w:rsidR="00F771A5">
        <w:rPr>
          <w:rFonts w:ascii="Times New Roman" w:hAnsi="Times New Roman"/>
          <w:sz w:val="24"/>
          <w:szCs w:val="24"/>
        </w:rPr>
        <w:t>y</w:t>
      </w:r>
      <w:r w:rsidR="00F771A5" w:rsidRPr="00457A2E">
        <w:rPr>
          <w:rFonts w:ascii="Times New Roman" w:hAnsi="Times New Roman"/>
          <w:sz w:val="24"/>
          <w:szCs w:val="24"/>
        </w:rPr>
        <w:t xml:space="preserve"> </w:t>
      </w:r>
      <w:r w:rsidR="00F771A5">
        <w:rPr>
          <w:rFonts w:ascii="Times New Roman" w:hAnsi="Times New Roman"/>
          <w:sz w:val="24"/>
          <w:szCs w:val="24"/>
        </w:rPr>
        <w:t>(</w:t>
      </w:r>
      <w:r w:rsidR="00F771A5" w:rsidRPr="00457A2E">
        <w:rPr>
          <w:rFonts w:ascii="Times New Roman" w:hAnsi="Times New Roman"/>
          <w:sz w:val="24"/>
          <w:szCs w:val="24"/>
        </w:rPr>
        <w:t>m</w:t>
      </w:r>
      <w:r w:rsidR="00F771A5">
        <w:rPr>
          <w:rFonts w:ascii="Times New Roman" w:hAnsi="Times New Roman"/>
          <w:sz w:val="24"/>
          <w:szCs w:val="24"/>
        </w:rPr>
        <w:t>i</w:t>
      </w:r>
      <w:r w:rsidR="00F771A5" w:rsidRPr="00457A2E">
        <w:rPr>
          <w:rFonts w:ascii="Times New Roman" w:hAnsi="Times New Roman"/>
          <w:sz w:val="24"/>
          <w:szCs w:val="24"/>
        </w:rPr>
        <w:t>est</w:t>
      </w:r>
      <w:r w:rsidR="00F771A5">
        <w:rPr>
          <w:rFonts w:ascii="Times New Roman" w:hAnsi="Times New Roman"/>
          <w:sz w:val="24"/>
          <w:szCs w:val="24"/>
        </w:rPr>
        <w:t xml:space="preserve"> a </w:t>
      </w:r>
      <w:r w:rsidR="00F771A5" w:rsidRPr="00457A2E">
        <w:rPr>
          <w:rFonts w:ascii="Times New Roman" w:hAnsi="Times New Roman"/>
          <w:sz w:val="24"/>
          <w:szCs w:val="24"/>
        </w:rPr>
        <w:t>obc</w:t>
      </w:r>
      <w:r w:rsidR="00F771A5">
        <w:rPr>
          <w:rFonts w:ascii="Times New Roman" w:hAnsi="Times New Roman"/>
          <w:sz w:val="24"/>
          <w:szCs w:val="24"/>
        </w:rPr>
        <w:t>í tvoriacich územie UMR)</w:t>
      </w:r>
      <w:r w:rsidR="00F771A5" w:rsidRPr="00457A2E">
        <w:rPr>
          <w:rFonts w:ascii="Times New Roman" w:hAnsi="Times New Roman"/>
          <w:sz w:val="24"/>
          <w:szCs w:val="24"/>
        </w:rPr>
        <w:t>,</w:t>
      </w:r>
    </w:p>
    <w:p w14:paraId="57C336E5" w14:textId="2B649994" w:rsidR="00D8743E" w:rsidRPr="00BC19C9" w:rsidRDefault="00567B90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="00A7391C">
        <w:rPr>
          <w:rFonts w:ascii="Times New Roman" w:hAnsi="Times New Roman"/>
          <w:sz w:val="24"/>
          <w:szCs w:val="24"/>
        </w:rPr>
        <w:t xml:space="preserve">) </w:t>
      </w:r>
      <w:r w:rsidR="00D8743E" w:rsidRPr="00457A2E">
        <w:rPr>
          <w:rFonts w:ascii="Times New Roman" w:hAnsi="Times New Roman"/>
          <w:sz w:val="24"/>
          <w:szCs w:val="24"/>
        </w:rPr>
        <w:t>podnikateľsk</w:t>
      </w:r>
      <w:r w:rsidR="00C14099">
        <w:rPr>
          <w:rFonts w:ascii="Times New Roman" w:hAnsi="Times New Roman"/>
          <w:sz w:val="24"/>
          <w:szCs w:val="24"/>
        </w:rPr>
        <w:t>ého</w:t>
      </w:r>
      <w:r w:rsidR="00D8743E" w:rsidRPr="00457A2E">
        <w:rPr>
          <w:rFonts w:ascii="Times New Roman" w:hAnsi="Times New Roman"/>
          <w:sz w:val="24"/>
          <w:szCs w:val="24"/>
        </w:rPr>
        <w:t xml:space="preserve"> sektor</w:t>
      </w:r>
      <w:r w:rsidR="00C14099">
        <w:rPr>
          <w:rFonts w:ascii="Times New Roman" w:hAnsi="Times New Roman"/>
          <w:sz w:val="24"/>
          <w:szCs w:val="24"/>
        </w:rPr>
        <w:t>a</w:t>
      </w:r>
      <w:r w:rsidR="00D8743E" w:rsidRPr="00457A2E">
        <w:rPr>
          <w:rFonts w:ascii="Times New Roman" w:hAnsi="Times New Roman"/>
          <w:sz w:val="24"/>
          <w:szCs w:val="24"/>
        </w:rPr>
        <w:t>, akademick</w:t>
      </w:r>
      <w:r w:rsidR="00C14099">
        <w:rPr>
          <w:rFonts w:ascii="Times New Roman" w:hAnsi="Times New Roman"/>
          <w:sz w:val="24"/>
          <w:szCs w:val="24"/>
        </w:rPr>
        <w:t>ého</w:t>
      </w:r>
      <w:r w:rsidR="00D8743E" w:rsidRPr="00457A2E">
        <w:rPr>
          <w:rFonts w:ascii="Times New Roman" w:hAnsi="Times New Roman"/>
          <w:sz w:val="24"/>
          <w:szCs w:val="24"/>
        </w:rPr>
        <w:t xml:space="preserve"> sektor</w:t>
      </w:r>
      <w:r w:rsidR="00C14099">
        <w:rPr>
          <w:rFonts w:ascii="Times New Roman" w:hAnsi="Times New Roman"/>
          <w:sz w:val="24"/>
          <w:szCs w:val="24"/>
        </w:rPr>
        <w:t>a</w:t>
      </w:r>
      <w:r w:rsidR="00BD194F">
        <w:rPr>
          <w:rFonts w:ascii="Times New Roman" w:hAnsi="Times New Roman"/>
          <w:sz w:val="24"/>
          <w:szCs w:val="24"/>
        </w:rPr>
        <w:t xml:space="preserve">, </w:t>
      </w:r>
      <w:r w:rsidR="00D8743E" w:rsidRPr="00457A2E">
        <w:rPr>
          <w:rFonts w:ascii="Times New Roman" w:hAnsi="Times New Roman"/>
          <w:sz w:val="24"/>
          <w:szCs w:val="24"/>
        </w:rPr>
        <w:t>školstv</w:t>
      </w:r>
      <w:r w:rsidR="00A07C6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7A2E">
        <w:rPr>
          <w:rFonts w:ascii="Times New Roman" w:hAnsi="Times New Roman"/>
          <w:sz w:val="24"/>
          <w:szCs w:val="24"/>
        </w:rPr>
        <w:t>a občiansk</w:t>
      </w:r>
      <w:r>
        <w:rPr>
          <w:rFonts w:ascii="Times New Roman" w:hAnsi="Times New Roman"/>
          <w:sz w:val="24"/>
          <w:szCs w:val="24"/>
        </w:rPr>
        <w:t>ej</w:t>
      </w:r>
      <w:r w:rsidRPr="00457A2E">
        <w:rPr>
          <w:rFonts w:ascii="Times New Roman" w:hAnsi="Times New Roman"/>
          <w:sz w:val="24"/>
          <w:szCs w:val="24"/>
        </w:rPr>
        <w:t xml:space="preserve"> spoločnos</w:t>
      </w:r>
      <w:r>
        <w:rPr>
          <w:rFonts w:ascii="Times New Roman" w:hAnsi="Times New Roman"/>
          <w:sz w:val="24"/>
          <w:szCs w:val="24"/>
        </w:rPr>
        <w:t>ti</w:t>
      </w:r>
      <w:r w:rsidR="00C14099">
        <w:rPr>
          <w:rFonts w:ascii="Times New Roman" w:hAnsi="Times New Roman"/>
          <w:sz w:val="24"/>
          <w:szCs w:val="24"/>
        </w:rPr>
        <w:t xml:space="preserve">. </w:t>
      </w:r>
    </w:p>
    <w:p w14:paraId="19C3104E" w14:textId="77777777" w:rsidR="00BC19C9" w:rsidRPr="004816EF" w:rsidRDefault="00BC19C9" w:rsidP="005638D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3DF8747" w14:textId="18FDA99A" w:rsidR="00C53786" w:rsidRDefault="005D3ACB" w:rsidP="005638D9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4816EF">
        <w:rPr>
          <w:rFonts w:ascii="Times New Roman" w:hAnsi="Times New Roman"/>
          <w:bCs/>
          <w:sz w:val="24"/>
          <w:szCs w:val="24"/>
        </w:rPr>
        <w:t>(</w:t>
      </w:r>
      <w:r w:rsidR="00C14099">
        <w:rPr>
          <w:rFonts w:ascii="Times New Roman" w:hAnsi="Times New Roman"/>
          <w:bCs/>
          <w:sz w:val="24"/>
          <w:szCs w:val="24"/>
        </w:rPr>
        <w:t>5</w:t>
      </w:r>
      <w:r w:rsidRPr="004816EF">
        <w:rPr>
          <w:rFonts w:ascii="Times New Roman" w:hAnsi="Times New Roman"/>
          <w:bCs/>
          <w:sz w:val="24"/>
          <w:szCs w:val="24"/>
        </w:rPr>
        <w:t xml:space="preserve">) </w:t>
      </w:r>
      <w:r w:rsidR="00D8743E" w:rsidRPr="004816EF">
        <w:rPr>
          <w:rFonts w:ascii="Times New Roman" w:hAnsi="Times New Roman"/>
          <w:bCs/>
          <w:sz w:val="24"/>
          <w:szCs w:val="24"/>
        </w:rPr>
        <w:t xml:space="preserve">Činnosť </w:t>
      </w:r>
      <w:r w:rsidR="00E51E26">
        <w:rPr>
          <w:rFonts w:ascii="Times New Roman" w:hAnsi="Times New Roman"/>
          <w:sz w:val="24"/>
          <w:szCs w:val="24"/>
        </w:rPr>
        <w:t>Kooperačnej rady</w:t>
      </w:r>
      <w:r w:rsidR="00816F0B">
        <w:rPr>
          <w:rFonts w:ascii="Times New Roman" w:hAnsi="Times New Roman"/>
          <w:sz w:val="24"/>
          <w:szCs w:val="24"/>
        </w:rPr>
        <w:t xml:space="preserve"> </w:t>
      </w:r>
      <w:r w:rsidR="00816F0B" w:rsidRPr="00457A2E">
        <w:rPr>
          <w:rFonts w:ascii="Times New Roman" w:hAnsi="Times New Roman"/>
          <w:sz w:val="24"/>
          <w:szCs w:val="24"/>
        </w:rPr>
        <w:t>UMR</w:t>
      </w:r>
      <w:r w:rsidRPr="004816EF">
        <w:rPr>
          <w:rFonts w:ascii="Times New Roman" w:hAnsi="Times New Roman"/>
          <w:bCs/>
          <w:sz w:val="24"/>
          <w:szCs w:val="24"/>
        </w:rPr>
        <w:t xml:space="preserve"> </w:t>
      </w:r>
      <w:r w:rsidR="00D8743E" w:rsidRPr="004816EF">
        <w:rPr>
          <w:rFonts w:ascii="Times New Roman" w:hAnsi="Times New Roman"/>
          <w:bCs/>
          <w:sz w:val="24"/>
          <w:szCs w:val="24"/>
        </w:rPr>
        <w:t xml:space="preserve">koordinuje </w:t>
      </w:r>
      <w:r w:rsidR="00C53786">
        <w:rPr>
          <w:rFonts w:ascii="Times New Roman" w:hAnsi="Times New Roman"/>
          <w:bCs/>
          <w:sz w:val="24"/>
          <w:szCs w:val="24"/>
        </w:rPr>
        <w:t xml:space="preserve">jej </w:t>
      </w:r>
      <w:r w:rsidR="00D8743E" w:rsidRPr="004816EF">
        <w:rPr>
          <w:rFonts w:ascii="Times New Roman" w:hAnsi="Times New Roman"/>
          <w:bCs/>
          <w:sz w:val="24"/>
          <w:szCs w:val="24"/>
        </w:rPr>
        <w:t>predseda</w:t>
      </w:r>
      <w:r w:rsidR="00C53786">
        <w:rPr>
          <w:rFonts w:ascii="Times New Roman" w:hAnsi="Times New Roman"/>
          <w:bCs/>
          <w:sz w:val="24"/>
          <w:szCs w:val="24"/>
        </w:rPr>
        <w:t>.</w:t>
      </w:r>
      <w:r w:rsidR="00D8743E" w:rsidRPr="004816EF">
        <w:rPr>
          <w:rFonts w:ascii="Times New Roman" w:hAnsi="Times New Roman"/>
          <w:bCs/>
          <w:sz w:val="24"/>
          <w:szCs w:val="24"/>
        </w:rPr>
        <w:t xml:space="preserve"> </w:t>
      </w:r>
      <w:r w:rsidR="00C53786" w:rsidRPr="00457A2E">
        <w:rPr>
          <w:rFonts w:ascii="Times New Roman" w:hAnsi="Times New Roman"/>
          <w:sz w:val="24"/>
          <w:szCs w:val="24"/>
        </w:rPr>
        <w:t xml:space="preserve">Predsedom </w:t>
      </w:r>
      <w:r w:rsidR="00E51E26">
        <w:rPr>
          <w:rFonts w:ascii="Times New Roman" w:hAnsi="Times New Roman"/>
          <w:sz w:val="24"/>
          <w:szCs w:val="24"/>
        </w:rPr>
        <w:t>Kooperačnej rady</w:t>
      </w:r>
      <w:r w:rsidR="00816F0B">
        <w:rPr>
          <w:rFonts w:ascii="Times New Roman" w:hAnsi="Times New Roman"/>
          <w:sz w:val="24"/>
          <w:szCs w:val="24"/>
        </w:rPr>
        <w:t xml:space="preserve"> </w:t>
      </w:r>
      <w:r w:rsidR="00816F0B" w:rsidRPr="00457A2E">
        <w:rPr>
          <w:rFonts w:ascii="Times New Roman" w:hAnsi="Times New Roman"/>
          <w:sz w:val="24"/>
          <w:szCs w:val="24"/>
        </w:rPr>
        <w:t>UMR</w:t>
      </w:r>
      <w:r w:rsidR="00C53786" w:rsidRPr="00457A2E">
        <w:rPr>
          <w:rFonts w:ascii="Times New Roman" w:hAnsi="Times New Roman"/>
          <w:sz w:val="24"/>
          <w:szCs w:val="24"/>
        </w:rPr>
        <w:t xml:space="preserve"> je primátor mesta</w:t>
      </w:r>
      <w:r w:rsidR="004629BE">
        <w:rPr>
          <w:rFonts w:ascii="Times New Roman" w:hAnsi="Times New Roman"/>
          <w:sz w:val="24"/>
          <w:szCs w:val="24"/>
        </w:rPr>
        <w:t xml:space="preserve"> Humenné</w:t>
      </w:r>
      <w:r w:rsidR="00C53786" w:rsidRPr="00457A2E">
        <w:rPr>
          <w:rFonts w:ascii="Times New Roman" w:hAnsi="Times New Roman"/>
          <w:sz w:val="24"/>
          <w:szCs w:val="24"/>
        </w:rPr>
        <w:t xml:space="preserve">. Predseda </w:t>
      </w:r>
      <w:r w:rsidR="00E51E26">
        <w:rPr>
          <w:rFonts w:ascii="Times New Roman" w:hAnsi="Times New Roman"/>
          <w:sz w:val="24"/>
          <w:szCs w:val="24"/>
        </w:rPr>
        <w:t xml:space="preserve">Kooperačnej rady </w:t>
      </w:r>
      <w:r w:rsidR="00C53786" w:rsidRPr="00457A2E">
        <w:rPr>
          <w:rFonts w:ascii="Times New Roman" w:hAnsi="Times New Roman"/>
          <w:sz w:val="24"/>
          <w:szCs w:val="24"/>
        </w:rPr>
        <w:t xml:space="preserve">zastupuje </w:t>
      </w:r>
      <w:r w:rsidR="00E51E26">
        <w:rPr>
          <w:rFonts w:ascii="Times New Roman" w:hAnsi="Times New Roman"/>
          <w:sz w:val="24"/>
          <w:szCs w:val="24"/>
        </w:rPr>
        <w:t>Kooperačnú radu</w:t>
      </w:r>
      <w:r w:rsidR="00816F0B">
        <w:rPr>
          <w:rFonts w:ascii="Times New Roman" w:hAnsi="Times New Roman"/>
          <w:sz w:val="24"/>
          <w:szCs w:val="24"/>
        </w:rPr>
        <w:t xml:space="preserve"> </w:t>
      </w:r>
      <w:r w:rsidR="00816F0B" w:rsidRPr="00457A2E">
        <w:rPr>
          <w:rFonts w:ascii="Times New Roman" w:hAnsi="Times New Roman"/>
          <w:sz w:val="24"/>
          <w:szCs w:val="24"/>
        </w:rPr>
        <w:t>UMR</w:t>
      </w:r>
      <w:r w:rsidR="00C53786" w:rsidRPr="00457A2E">
        <w:rPr>
          <w:rFonts w:ascii="Times New Roman" w:hAnsi="Times New Roman"/>
          <w:sz w:val="24"/>
          <w:szCs w:val="24"/>
        </w:rPr>
        <w:t xml:space="preserve"> navonok aj dovnú</w:t>
      </w:r>
      <w:r w:rsidR="00C53786">
        <w:rPr>
          <w:rFonts w:ascii="Times New Roman" w:hAnsi="Times New Roman"/>
          <w:sz w:val="24"/>
          <w:szCs w:val="24"/>
        </w:rPr>
        <w:t>tra v zmysle</w:t>
      </w:r>
      <w:r w:rsidR="00C53786" w:rsidRPr="00457A2E">
        <w:rPr>
          <w:rFonts w:ascii="Times New Roman" w:hAnsi="Times New Roman"/>
          <w:sz w:val="24"/>
          <w:szCs w:val="24"/>
        </w:rPr>
        <w:t> mandátu mu zvereného</w:t>
      </w:r>
      <w:r w:rsidR="00816F0B">
        <w:rPr>
          <w:rFonts w:ascii="Times New Roman" w:hAnsi="Times New Roman"/>
          <w:sz w:val="24"/>
          <w:szCs w:val="24"/>
        </w:rPr>
        <w:t xml:space="preserve"> </w:t>
      </w:r>
      <w:r w:rsidR="003E670F">
        <w:rPr>
          <w:rFonts w:ascii="Times New Roman" w:hAnsi="Times New Roman"/>
          <w:sz w:val="24"/>
          <w:szCs w:val="24"/>
        </w:rPr>
        <w:t>touto r</w:t>
      </w:r>
      <w:r w:rsidR="00816F0B" w:rsidRPr="00457A2E">
        <w:rPr>
          <w:rFonts w:ascii="Times New Roman" w:hAnsi="Times New Roman"/>
          <w:sz w:val="24"/>
          <w:szCs w:val="24"/>
        </w:rPr>
        <w:t>ad</w:t>
      </w:r>
      <w:r w:rsidR="00816F0B">
        <w:rPr>
          <w:rFonts w:ascii="Times New Roman" w:hAnsi="Times New Roman"/>
          <w:sz w:val="24"/>
          <w:szCs w:val="24"/>
        </w:rPr>
        <w:t>ou</w:t>
      </w:r>
      <w:r w:rsidR="00C53786" w:rsidRPr="00457A2E">
        <w:rPr>
          <w:rFonts w:ascii="Times New Roman" w:hAnsi="Times New Roman"/>
          <w:sz w:val="24"/>
          <w:szCs w:val="24"/>
        </w:rPr>
        <w:t>.</w:t>
      </w:r>
      <w:r w:rsidR="00C53786">
        <w:rPr>
          <w:rFonts w:ascii="Times New Roman" w:hAnsi="Times New Roman"/>
          <w:sz w:val="24"/>
          <w:szCs w:val="24"/>
        </w:rPr>
        <w:t xml:space="preserve"> </w:t>
      </w:r>
    </w:p>
    <w:p w14:paraId="4EF20FD7" w14:textId="77777777" w:rsidR="00D8743E" w:rsidRPr="00457A2E" w:rsidRDefault="00D8743E" w:rsidP="005638D9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2A2267E5" w14:textId="79D97F3D" w:rsidR="00C53786" w:rsidRPr="008A70F9" w:rsidRDefault="005D3ACB" w:rsidP="005638D9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C1409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) </w:t>
      </w:r>
      <w:r w:rsidR="0034723F">
        <w:rPr>
          <w:rFonts w:ascii="Times New Roman" w:hAnsi="Times New Roman"/>
          <w:sz w:val="24"/>
          <w:szCs w:val="24"/>
        </w:rPr>
        <w:t xml:space="preserve">Úlohy spojené s realizáciou </w:t>
      </w:r>
      <w:r w:rsidR="0034723F">
        <w:rPr>
          <w:rFonts w:ascii="Times New Roman" w:hAnsi="Times New Roman"/>
          <w:bCs/>
          <w:sz w:val="24"/>
          <w:szCs w:val="24"/>
        </w:rPr>
        <w:t>č</w:t>
      </w:r>
      <w:r w:rsidR="00B7095C">
        <w:rPr>
          <w:rFonts w:ascii="Times New Roman" w:hAnsi="Times New Roman"/>
          <w:bCs/>
          <w:sz w:val="24"/>
          <w:szCs w:val="24"/>
        </w:rPr>
        <w:t>inno</w:t>
      </w:r>
      <w:r w:rsidR="0034723F">
        <w:rPr>
          <w:rFonts w:ascii="Times New Roman" w:hAnsi="Times New Roman"/>
          <w:bCs/>
          <w:sz w:val="24"/>
          <w:szCs w:val="24"/>
        </w:rPr>
        <w:t>st</w:t>
      </w:r>
      <w:r w:rsidR="00567B90">
        <w:rPr>
          <w:rFonts w:ascii="Times New Roman" w:hAnsi="Times New Roman"/>
          <w:bCs/>
          <w:sz w:val="24"/>
          <w:szCs w:val="24"/>
        </w:rPr>
        <w:t>í</w:t>
      </w:r>
      <w:r w:rsidR="00B7095C">
        <w:rPr>
          <w:rFonts w:ascii="Times New Roman" w:hAnsi="Times New Roman"/>
          <w:bCs/>
          <w:sz w:val="24"/>
          <w:szCs w:val="24"/>
        </w:rPr>
        <w:t xml:space="preserve"> </w:t>
      </w:r>
      <w:r w:rsidR="00E51E26">
        <w:rPr>
          <w:rFonts w:ascii="Times New Roman" w:hAnsi="Times New Roman"/>
          <w:sz w:val="24"/>
          <w:szCs w:val="24"/>
        </w:rPr>
        <w:t>Kooperačnej rady</w:t>
      </w:r>
      <w:r w:rsidR="00816F0B">
        <w:rPr>
          <w:rFonts w:ascii="Times New Roman" w:hAnsi="Times New Roman"/>
          <w:sz w:val="24"/>
          <w:szCs w:val="24"/>
        </w:rPr>
        <w:t xml:space="preserve"> </w:t>
      </w:r>
      <w:r w:rsidR="00816F0B" w:rsidRPr="00457A2E">
        <w:rPr>
          <w:rFonts w:ascii="Times New Roman" w:hAnsi="Times New Roman"/>
          <w:sz w:val="24"/>
          <w:szCs w:val="24"/>
        </w:rPr>
        <w:t>UMR</w:t>
      </w:r>
      <w:r w:rsidR="00816F0B">
        <w:rPr>
          <w:rFonts w:ascii="Times New Roman" w:hAnsi="Times New Roman"/>
          <w:bCs/>
          <w:sz w:val="24"/>
          <w:szCs w:val="24"/>
        </w:rPr>
        <w:t xml:space="preserve"> </w:t>
      </w:r>
      <w:r w:rsidR="0034723F">
        <w:rPr>
          <w:rFonts w:ascii="Times New Roman" w:hAnsi="Times New Roman"/>
          <w:bCs/>
          <w:sz w:val="24"/>
          <w:szCs w:val="24"/>
        </w:rPr>
        <w:t>vykonáva jej s</w:t>
      </w:r>
      <w:r w:rsidR="00B7095C" w:rsidRPr="004816EF">
        <w:rPr>
          <w:rFonts w:ascii="Times New Roman" w:hAnsi="Times New Roman"/>
          <w:bCs/>
          <w:sz w:val="24"/>
          <w:szCs w:val="24"/>
        </w:rPr>
        <w:t>ekretariát</w:t>
      </w:r>
      <w:r w:rsidR="0034723F">
        <w:rPr>
          <w:rFonts w:ascii="Times New Roman" w:hAnsi="Times New Roman"/>
          <w:bCs/>
          <w:sz w:val="24"/>
          <w:szCs w:val="24"/>
        </w:rPr>
        <w:t xml:space="preserve">, ktorý </w:t>
      </w:r>
      <w:r w:rsidR="00C53786" w:rsidRPr="004816EF">
        <w:rPr>
          <w:rFonts w:ascii="Times New Roman" w:hAnsi="Times New Roman"/>
          <w:bCs/>
          <w:sz w:val="24"/>
          <w:szCs w:val="24"/>
        </w:rPr>
        <w:t>zriaďuje a </w:t>
      </w:r>
      <w:r w:rsidR="003E547C">
        <w:rPr>
          <w:rFonts w:ascii="Times New Roman" w:hAnsi="Times New Roman"/>
          <w:bCs/>
          <w:sz w:val="24"/>
          <w:szCs w:val="24"/>
        </w:rPr>
        <w:t>jeho</w:t>
      </w:r>
      <w:r w:rsidR="00C53786" w:rsidRPr="004816EF">
        <w:rPr>
          <w:rFonts w:ascii="Times New Roman" w:hAnsi="Times New Roman"/>
          <w:bCs/>
          <w:sz w:val="24"/>
          <w:szCs w:val="24"/>
        </w:rPr>
        <w:t xml:space="preserve"> činnosť </w:t>
      </w:r>
      <w:r w:rsidR="003E547C">
        <w:rPr>
          <w:rFonts w:ascii="Times New Roman" w:hAnsi="Times New Roman"/>
          <w:bCs/>
          <w:sz w:val="24"/>
          <w:szCs w:val="24"/>
        </w:rPr>
        <w:t xml:space="preserve">personálne, organizačne a finančne </w:t>
      </w:r>
      <w:r w:rsidR="00C53786" w:rsidRPr="004816EF">
        <w:rPr>
          <w:rFonts w:ascii="Times New Roman" w:hAnsi="Times New Roman"/>
          <w:bCs/>
          <w:sz w:val="24"/>
          <w:szCs w:val="24"/>
        </w:rPr>
        <w:t xml:space="preserve">zabezpečuje mesto </w:t>
      </w:r>
      <w:r w:rsidR="002B2852">
        <w:rPr>
          <w:rFonts w:ascii="Times New Roman" w:hAnsi="Times New Roman"/>
          <w:bCs/>
          <w:sz w:val="24"/>
          <w:szCs w:val="24"/>
        </w:rPr>
        <w:t xml:space="preserve">uvedené v čl. 7 ods. 2 tohto memoranda. </w:t>
      </w:r>
      <w:r w:rsidR="002B2852" w:rsidRPr="004816EF">
        <w:rPr>
          <w:rFonts w:ascii="Times New Roman" w:hAnsi="Times New Roman"/>
          <w:bCs/>
          <w:sz w:val="24"/>
          <w:szCs w:val="24"/>
        </w:rPr>
        <w:t xml:space="preserve"> </w:t>
      </w:r>
    </w:p>
    <w:p w14:paraId="22301856" w14:textId="77777777" w:rsidR="00C53786" w:rsidRPr="00457A2E" w:rsidRDefault="00C537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CEC667" w14:textId="59633718" w:rsidR="00446306" w:rsidRPr="00457A2E" w:rsidRDefault="005D3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C14099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EB2294" w:rsidRPr="00457A2E">
        <w:rPr>
          <w:rFonts w:ascii="Times New Roman" w:hAnsi="Times New Roman" w:cs="Times New Roman"/>
          <w:sz w:val="24"/>
          <w:szCs w:val="24"/>
        </w:rPr>
        <w:t xml:space="preserve">Podrobnosti </w:t>
      </w:r>
      <w:r w:rsidR="003D5A56">
        <w:rPr>
          <w:rFonts w:ascii="Times New Roman" w:hAnsi="Times New Roman" w:cs="Times New Roman"/>
          <w:sz w:val="24"/>
          <w:szCs w:val="24"/>
        </w:rPr>
        <w:t>o zložení a kreovaní</w:t>
      </w:r>
      <w:r w:rsidR="00206741">
        <w:rPr>
          <w:rFonts w:ascii="Times New Roman" w:hAnsi="Times New Roman" w:cs="Times New Roman"/>
          <w:sz w:val="24"/>
          <w:szCs w:val="24"/>
        </w:rPr>
        <w:t xml:space="preserve">, činnosti, pôsobnosti a spôsobe rozhodovania </w:t>
      </w:r>
      <w:r w:rsidR="00E51E26">
        <w:rPr>
          <w:rFonts w:ascii="Times New Roman" w:hAnsi="Times New Roman" w:cs="Times New Roman"/>
          <w:sz w:val="24"/>
          <w:szCs w:val="24"/>
        </w:rPr>
        <w:t>Kooperačnej rady</w:t>
      </w:r>
      <w:r w:rsidR="00816F0B">
        <w:rPr>
          <w:rFonts w:ascii="Times New Roman" w:hAnsi="Times New Roman" w:cs="Times New Roman"/>
          <w:sz w:val="24"/>
          <w:szCs w:val="24"/>
        </w:rPr>
        <w:t xml:space="preserve"> </w:t>
      </w:r>
      <w:r w:rsidR="00816F0B" w:rsidRPr="00457A2E">
        <w:rPr>
          <w:rFonts w:ascii="Times New Roman" w:hAnsi="Times New Roman" w:cs="Times New Roman"/>
          <w:sz w:val="24"/>
          <w:szCs w:val="24"/>
        </w:rPr>
        <w:t>UMR</w:t>
      </w:r>
      <w:r w:rsidR="00BC19C9">
        <w:rPr>
          <w:rFonts w:ascii="Times New Roman" w:hAnsi="Times New Roman" w:cs="Times New Roman"/>
          <w:sz w:val="24"/>
          <w:szCs w:val="24"/>
        </w:rPr>
        <w:t xml:space="preserve"> a o</w:t>
      </w:r>
      <w:r w:rsidR="00BC19C9">
        <w:rPr>
          <w:rFonts w:ascii="Times New Roman" w:hAnsi="Times New Roman"/>
          <w:sz w:val="24"/>
          <w:szCs w:val="24"/>
        </w:rPr>
        <w:t xml:space="preserve"> postavení predsedu tejto rady určí Štatút </w:t>
      </w:r>
      <w:r w:rsidR="00E51E26">
        <w:rPr>
          <w:rFonts w:ascii="Times New Roman" w:hAnsi="Times New Roman" w:cs="Times New Roman"/>
          <w:sz w:val="24"/>
          <w:szCs w:val="24"/>
        </w:rPr>
        <w:t>Kooperačnej rady</w:t>
      </w:r>
      <w:r w:rsidR="00816F0B">
        <w:rPr>
          <w:rFonts w:ascii="Times New Roman" w:hAnsi="Times New Roman" w:cs="Times New Roman"/>
          <w:sz w:val="24"/>
          <w:szCs w:val="24"/>
        </w:rPr>
        <w:t xml:space="preserve"> </w:t>
      </w:r>
      <w:r w:rsidR="00816F0B" w:rsidRPr="00457A2E">
        <w:rPr>
          <w:rFonts w:ascii="Times New Roman" w:hAnsi="Times New Roman" w:cs="Times New Roman"/>
          <w:sz w:val="24"/>
          <w:szCs w:val="24"/>
        </w:rPr>
        <w:t>UMR</w:t>
      </w:r>
      <w:r w:rsidR="003D5A56">
        <w:rPr>
          <w:rFonts w:ascii="Times New Roman" w:hAnsi="Times New Roman" w:cs="Times New Roman"/>
          <w:sz w:val="24"/>
          <w:szCs w:val="24"/>
        </w:rPr>
        <w:t xml:space="preserve">, ktorý </w:t>
      </w:r>
      <w:r w:rsidR="00E04E60">
        <w:rPr>
          <w:rFonts w:ascii="Times New Roman" w:hAnsi="Times New Roman" w:cs="Times New Roman"/>
          <w:sz w:val="24"/>
          <w:szCs w:val="24"/>
        </w:rPr>
        <w:t>schvaľuje Kooperačná rada UMR</w:t>
      </w:r>
      <w:r w:rsidR="003D5A56">
        <w:rPr>
          <w:rFonts w:ascii="Times New Roman" w:hAnsi="Times New Roman" w:cs="Times New Roman"/>
          <w:sz w:val="24"/>
          <w:szCs w:val="24"/>
        </w:rPr>
        <w:t>.</w:t>
      </w:r>
      <w:r w:rsidR="00EB2294" w:rsidRPr="00457A2E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6259C041" w14:textId="66EEA507" w:rsidR="005D3ACB" w:rsidRDefault="005D3ACB" w:rsidP="005638D9">
      <w:pPr>
        <w:pStyle w:val="Default"/>
        <w:jc w:val="both"/>
        <w:rPr>
          <w:b/>
          <w:bCs/>
        </w:rPr>
      </w:pPr>
    </w:p>
    <w:p w14:paraId="0E6A6F6C" w14:textId="77777777" w:rsidR="004A6609" w:rsidRDefault="004A6609" w:rsidP="00A7391C">
      <w:pPr>
        <w:pStyle w:val="Default"/>
        <w:rPr>
          <w:b/>
          <w:bCs/>
        </w:rPr>
      </w:pPr>
    </w:p>
    <w:p w14:paraId="6FBB0B8E" w14:textId="77777777" w:rsidR="004A6609" w:rsidRPr="00A7391C" w:rsidRDefault="004A6609" w:rsidP="00A7391C">
      <w:pPr>
        <w:pStyle w:val="Default"/>
        <w:rPr>
          <w:b/>
          <w:bCs/>
        </w:rPr>
      </w:pPr>
    </w:p>
    <w:p w14:paraId="2D7435FA" w14:textId="50AC094B" w:rsidR="00E53951" w:rsidRPr="00A7391C" w:rsidRDefault="00E53951" w:rsidP="00446306">
      <w:pPr>
        <w:pStyle w:val="Default"/>
        <w:jc w:val="center"/>
        <w:rPr>
          <w:b/>
          <w:bCs/>
        </w:rPr>
      </w:pPr>
      <w:r w:rsidRPr="00A7391C">
        <w:rPr>
          <w:b/>
          <w:bCs/>
        </w:rPr>
        <w:t xml:space="preserve">Článok </w:t>
      </w:r>
      <w:r w:rsidR="004816EF">
        <w:rPr>
          <w:b/>
          <w:bCs/>
        </w:rPr>
        <w:t>7</w:t>
      </w:r>
      <w:r w:rsidRPr="00A7391C">
        <w:rPr>
          <w:b/>
          <w:bCs/>
        </w:rPr>
        <w:t xml:space="preserve"> </w:t>
      </w:r>
    </w:p>
    <w:p w14:paraId="51CE0A29" w14:textId="45806396" w:rsidR="001E3285" w:rsidRPr="00A7391C" w:rsidRDefault="00BC19C9" w:rsidP="00446306">
      <w:pPr>
        <w:pStyle w:val="Default"/>
        <w:jc w:val="center"/>
        <w:rPr>
          <w:b/>
          <w:bCs/>
        </w:rPr>
      </w:pPr>
      <w:r w:rsidRPr="00B13A94">
        <w:rPr>
          <w:b/>
          <w:bCs/>
        </w:rPr>
        <w:t>Spoločné ustanovenia</w:t>
      </w:r>
    </w:p>
    <w:p w14:paraId="0FA9B18D" w14:textId="74EA2AD6" w:rsidR="00A7391C" w:rsidRDefault="00A7391C" w:rsidP="00A7391C">
      <w:pPr>
        <w:pStyle w:val="Default"/>
      </w:pPr>
    </w:p>
    <w:p w14:paraId="1A931D7B" w14:textId="31AED927" w:rsidR="00A8691E" w:rsidRDefault="00BC19C9" w:rsidP="00C20F2A">
      <w:pPr>
        <w:pStyle w:val="Default"/>
        <w:jc w:val="both"/>
      </w:pPr>
      <w:r>
        <w:t xml:space="preserve">(1) </w:t>
      </w:r>
      <w:r w:rsidR="00E95B58">
        <w:t>Zúčastnen</w:t>
      </w:r>
      <w:r w:rsidR="004816EF" w:rsidRPr="004816EF">
        <w:t xml:space="preserve">é strany berú na vedomie, že </w:t>
      </w:r>
      <w:r w:rsidR="00B664C7">
        <w:t>IÚS</w:t>
      </w:r>
      <w:r w:rsidR="004816EF">
        <w:t xml:space="preserve"> UMR je súčasťou </w:t>
      </w:r>
      <w:r w:rsidR="00B664C7">
        <w:t>IÚS</w:t>
      </w:r>
      <w:r w:rsidR="004816EF">
        <w:t xml:space="preserve"> </w:t>
      </w:r>
      <w:r w:rsidR="00567B90">
        <w:t>Prešovského</w:t>
      </w:r>
      <w:r w:rsidR="004816EF" w:rsidRPr="004816EF">
        <w:t xml:space="preserve"> samosprávn</w:t>
      </w:r>
      <w:r w:rsidR="004816EF">
        <w:t>eho</w:t>
      </w:r>
      <w:r w:rsidR="004816EF" w:rsidRPr="004816EF">
        <w:t xml:space="preserve"> kraj</w:t>
      </w:r>
      <w:r w:rsidR="004816EF">
        <w:t>a</w:t>
      </w:r>
      <w:r w:rsidR="00567B90">
        <w:t xml:space="preserve"> a Prešovský samosprávny kraj</w:t>
      </w:r>
      <w:r w:rsidR="004816EF">
        <w:t xml:space="preserve"> </w:t>
      </w:r>
      <w:r w:rsidR="004816EF" w:rsidRPr="004816EF">
        <w:t xml:space="preserve">poskytuje potrebnú súčinnosť a metodicky pomáha </w:t>
      </w:r>
      <w:r w:rsidR="004816EF">
        <w:t xml:space="preserve">pri kreovaní </w:t>
      </w:r>
      <w:r w:rsidR="00E87D5E">
        <w:t xml:space="preserve">a činnosti </w:t>
      </w:r>
      <w:r w:rsidR="00B13A94">
        <w:t>Kooperačnej rady</w:t>
      </w:r>
      <w:r w:rsidR="00816F0B">
        <w:t xml:space="preserve"> </w:t>
      </w:r>
      <w:r w:rsidR="00816F0B" w:rsidRPr="00457A2E">
        <w:t>UMR</w:t>
      </w:r>
      <w:r w:rsidR="00816F0B">
        <w:t xml:space="preserve"> </w:t>
      </w:r>
      <w:r w:rsidR="00E87D5E">
        <w:t xml:space="preserve">a pri príprave </w:t>
      </w:r>
      <w:r w:rsidR="00B664C7">
        <w:t>IÚS</w:t>
      </w:r>
      <w:r w:rsidR="00E87D5E">
        <w:t xml:space="preserve"> UMR „</w:t>
      </w:r>
      <w:r w:rsidR="009C5958">
        <w:t>Humenné</w:t>
      </w:r>
      <w:r w:rsidR="00E87D5E">
        <w:t>“</w:t>
      </w:r>
      <w:r w:rsidR="004816EF">
        <w:t xml:space="preserve"> </w:t>
      </w:r>
    </w:p>
    <w:p w14:paraId="1EC118E9" w14:textId="77777777" w:rsidR="004816EF" w:rsidRPr="00457A2E" w:rsidRDefault="004816EF" w:rsidP="00C20F2A">
      <w:pPr>
        <w:pStyle w:val="Default"/>
        <w:jc w:val="both"/>
      </w:pPr>
    </w:p>
    <w:p w14:paraId="5B5B64D0" w14:textId="519A536F" w:rsidR="004816EF" w:rsidRDefault="00BC19C9" w:rsidP="00C20F2A">
      <w:pPr>
        <w:pStyle w:val="Default"/>
        <w:jc w:val="both"/>
      </w:pPr>
      <w:r>
        <w:t xml:space="preserve">(2) </w:t>
      </w:r>
      <w:r w:rsidR="004816EF" w:rsidRPr="00457A2E">
        <w:t xml:space="preserve">Náklady spojené s prípravou </w:t>
      </w:r>
      <w:r w:rsidR="00B664C7">
        <w:t>IÚS</w:t>
      </w:r>
      <w:r w:rsidR="004816EF" w:rsidRPr="00457A2E">
        <w:t xml:space="preserve"> </w:t>
      </w:r>
      <w:r w:rsidR="003E547C">
        <w:t xml:space="preserve">UMR, </w:t>
      </w:r>
      <w:r w:rsidR="004816EF" w:rsidRPr="00457A2E">
        <w:t>ako aj s</w:t>
      </w:r>
      <w:r w:rsidR="0034723F">
        <w:t xml:space="preserve">o zriadením a  </w:t>
      </w:r>
      <w:r w:rsidR="004816EF" w:rsidRPr="00457A2E">
        <w:t xml:space="preserve">činnosťou </w:t>
      </w:r>
      <w:r w:rsidR="00B13A94">
        <w:t>Kooperačnej rady</w:t>
      </w:r>
      <w:r w:rsidR="00B138E9">
        <w:t xml:space="preserve"> </w:t>
      </w:r>
      <w:r w:rsidR="00B138E9" w:rsidRPr="00457A2E">
        <w:t>UMR</w:t>
      </w:r>
      <w:r w:rsidR="004816EF">
        <w:t xml:space="preserve"> </w:t>
      </w:r>
      <w:r w:rsidR="004816EF" w:rsidRPr="00457A2E">
        <w:t>znáša mesto</w:t>
      </w:r>
      <w:r w:rsidR="004629BE">
        <w:t xml:space="preserve"> Humenné</w:t>
      </w:r>
      <w:r w:rsidR="004816EF" w:rsidRPr="00457A2E">
        <w:t xml:space="preserve">, ak sa </w:t>
      </w:r>
      <w:r w:rsidR="00E95B58">
        <w:t>zúčastnen</w:t>
      </w:r>
      <w:r w:rsidR="004816EF" w:rsidRPr="00457A2E">
        <w:t xml:space="preserve">é strany </w:t>
      </w:r>
      <w:r>
        <w:t xml:space="preserve">písomne </w:t>
      </w:r>
      <w:r w:rsidR="004816EF" w:rsidRPr="00457A2E">
        <w:t>nedohodnú inak</w:t>
      </w:r>
      <w:r>
        <w:t xml:space="preserve"> v</w:t>
      </w:r>
      <w:r w:rsidR="00E13606">
        <w:t> tomto memorande</w:t>
      </w:r>
      <w:r>
        <w:t xml:space="preserve"> alebo neskôr po je</w:t>
      </w:r>
      <w:r w:rsidR="00E13606">
        <w:t>ho</w:t>
      </w:r>
      <w:r>
        <w:t xml:space="preserve"> podpise</w:t>
      </w:r>
      <w:r w:rsidR="004816EF" w:rsidRPr="00457A2E">
        <w:t xml:space="preserve">. </w:t>
      </w:r>
    </w:p>
    <w:p w14:paraId="7296A6DA" w14:textId="188BEB50" w:rsidR="00C20F2A" w:rsidRDefault="00C20F2A" w:rsidP="00C20F2A">
      <w:pPr>
        <w:pStyle w:val="Default"/>
        <w:jc w:val="both"/>
      </w:pPr>
    </w:p>
    <w:p w14:paraId="09757F48" w14:textId="7D9837F9" w:rsidR="009605B5" w:rsidRPr="005638D9" w:rsidRDefault="009605B5" w:rsidP="009605B5">
      <w:pPr>
        <w:pStyle w:val="Zkladntext"/>
        <w:rPr>
          <w:color w:val="000000" w:themeColor="text1"/>
          <w:szCs w:val="24"/>
          <w:lang w:val="sk-SK"/>
        </w:rPr>
      </w:pPr>
      <w:r w:rsidRPr="005638D9">
        <w:rPr>
          <w:color w:val="000000" w:themeColor="text1"/>
          <w:szCs w:val="24"/>
          <w:lang w:val="sk-SK"/>
        </w:rPr>
        <w:t xml:space="preserve">(3) </w:t>
      </w:r>
      <w:r w:rsidRPr="005638D9">
        <w:rPr>
          <w:color w:val="000000" w:themeColor="text1"/>
          <w:szCs w:val="24"/>
        </w:rPr>
        <w:t xml:space="preserve">Písomnosti si budú </w:t>
      </w:r>
      <w:r w:rsidR="00E95B58" w:rsidRPr="005638D9">
        <w:rPr>
          <w:color w:val="000000" w:themeColor="text1"/>
          <w:szCs w:val="24"/>
        </w:rPr>
        <w:t>zúčastnen</w:t>
      </w:r>
      <w:r w:rsidRPr="005638D9">
        <w:rPr>
          <w:color w:val="000000" w:themeColor="text1"/>
          <w:szCs w:val="24"/>
        </w:rPr>
        <w:t xml:space="preserve">é strany doručovať </w:t>
      </w:r>
      <w:r w:rsidR="00DE7938" w:rsidRPr="00501954">
        <w:rPr>
          <w:color w:val="000000" w:themeColor="text1"/>
          <w:szCs w:val="24"/>
          <w:lang w:val="sk-SK"/>
        </w:rPr>
        <w:t>e- mailovou poštou</w:t>
      </w:r>
      <w:r w:rsidR="00A05DED" w:rsidRPr="00501954">
        <w:rPr>
          <w:color w:val="000000" w:themeColor="text1"/>
          <w:szCs w:val="24"/>
          <w:lang w:val="sk-SK"/>
        </w:rPr>
        <w:t xml:space="preserve"> a  poštovou prepravou.</w:t>
      </w:r>
    </w:p>
    <w:p w14:paraId="36079F34" w14:textId="370919EB" w:rsidR="004816EF" w:rsidRDefault="004816EF" w:rsidP="00A8691E">
      <w:pPr>
        <w:pStyle w:val="Default"/>
        <w:rPr>
          <w:b/>
          <w:bCs/>
        </w:rPr>
      </w:pPr>
    </w:p>
    <w:p w14:paraId="7F289401" w14:textId="77777777" w:rsidR="003E547C" w:rsidRDefault="003E547C" w:rsidP="00A8691E">
      <w:pPr>
        <w:pStyle w:val="Default"/>
        <w:rPr>
          <w:b/>
          <w:bCs/>
        </w:rPr>
      </w:pPr>
    </w:p>
    <w:p w14:paraId="3396EC4E" w14:textId="6B940156" w:rsidR="009F597E" w:rsidRPr="00457A2E" w:rsidRDefault="009F597E" w:rsidP="00446306">
      <w:pPr>
        <w:pStyle w:val="Default"/>
        <w:jc w:val="center"/>
        <w:rPr>
          <w:b/>
          <w:bCs/>
        </w:rPr>
      </w:pPr>
      <w:r w:rsidRPr="00457A2E">
        <w:rPr>
          <w:b/>
          <w:bCs/>
        </w:rPr>
        <w:t xml:space="preserve">Článok </w:t>
      </w:r>
      <w:r w:rsidR="00BC19C9">
        <w:rPr>
          <w:b/>
          <w:bCs/>
        </w:rPr>
        <w:t>8</w:t>
      </w:r>
    </w:p>
    <w:p w14:paraId="1937DDE5" w14:textId="6892DC17" w:rsidR="009F597E" w:rsidRPr="00457A2E" w:rsidRDefault="00BC19C9" w:rsidP="00446306">
      <w:pPr>
        <w:pStyle w:val="Default"/>
        <w:jc w:val="center"/>
        <w:rPr>
          <w:b/>
        </w:rPr>
      </w:pPr>
      <w:r>
        <w:rPr>
          <w:b/>
          <w:bCs/>
        </w:rPr>
        <w:t>Z</w:t>
      </w:r>
      <w:r w:rsidR="009F597E" w:rsidRPr="00457A2E">
        <w:rPr>
          <w:b/>
        </w:rPr>
        <w:t>áverečné ustanovenia</w:t>
      </w:r>
    </w:p>
    <w:p w14:paraId="734CDD7E" w14:textId="0BCFE421" w:rsidR="00FC6274" w:rsidRDefault="00FC6274" w:rsidP="00446306">
      <w:pPr>
        <w:pStyle w:val="Default"/>
        <w:jc w:val="center"/>
        <w:rPr>
          <w:b/>
          <w:bCs/>
        </w:rPr>
      </w:pPr>
    </w:p>
    <w:p w14:paraId="6FD53665" w14:textId="5CCEF523" w:rsidR="00A7391C" w:rsidRDefault="00A7391C" w:rsidP="005638D9">
      <w:pPr>
        <w:pStyle w:val="Default"/>
        <w:jc w:val="both"/>
      </w:pPr>
      <w:r>
        <w:t xml:space="preserve">(1) </w:t>
      </w:r>
      <w:r w:rsidR="00E95B58">
        <w:t>Zúčastnen</w:t>
      </w:r>
      <w:r>
        <w:t>é s</w:t>
      </w:r>
      <w:r w:rsidRPr="00457A2E">
        <w:t xml:space="preserve">trany </w:t>
      </w:r>
      <w:r w:rsidR="00AC3609">
        <w:t xml:space="preserve">sa </w:t>
      </w:r>
      <w:r w:rsidRPr="00457A2E">
        <w:t xml:space="preserve">budú </w:t>
      </w:r>
      <w:r w:rsidR="00AC3609">
        <w:t xml:space="preserve">pokúšať </w:t>
      </w:r>
      <w:r w:rsidRPr="00457A2E">
        <w:t xml:space="preserve">riešiť spory vyplývajúce z interpretácie alebo implementácie </w:t>
      </w:r>
      <w:r w:rsidR="009760D9">
        <w:t>tohto memoranda</w:t>
      </w:r>
      <w:r w:rsidR="00AC3609">
        <w:t xml:space="preserve"> prioritne</w:t>
      </w:r>
      <w:r w:rsidRPr="00457A2E">
        <w:t xml:space="preserve"> rokovaním alebo inými prostriedkami na urovnanie sporov v súlade s</w:t>
      </w:r>
      <w:r w:rsidR="00A8691E">
        <w:t xml:space="preserve"> princípom partnerstva a vzájomnej spolupráce a vzájomného rešpektovania sa.  </w:t>
      </w:r>
    </w:p>
    <w:p w14:paraId="709DE203" w14:textId="7AF45816" w:rsidR="00A7391C" w:rsidRDefault="00A7391C" w:rsidP="00A7391C">
      <w:pPr>
        <w:pStyle w:val="Default"/>
      </w:pPr>
    </w:p>
    <w:p w14:paraId="416F8F32" w14:textId="566CE75B" w:rsidR="00A7391C" w:rsidRDefault="00A7391C" w:rsidP="005638D9">
      <w:pPr>
        <w:pStyle w:val="Default"/>
        <w:jc w:val="both"/>
      </w:pPr>
      <w:r>
        <w:t xml:space="preserve">(2) Každá </w:t>
      </w:r>
      <w:r w:rsidR="00E95B58">
        <w:t>zúčastnen</w:t>
      </w:r>
      <w:r w:rsidR="008A70F9">
        <w:t>á</w:t>
      </w:r>
      <w:r w:rsidRPr="00457A2E">
        <w:t xml:space="preserve"> stran</w:t>
      </w:r>
      <w:r>
        <w:t>a</w:t>
      </w:r>
      <w:r w:rsidRPr="00457A2E">
        <w:t xml:space="preserve"> deklaruj</w:t>
      </w:r>
      <w:r>
        <w:t>e</w:t>
      </w:r>
      <w:r w:rsidRPr="00457A2E">
        <w:t xml:space="preserve">, že pred podpisom </w:t>
      </w:r>
      <w:r w:rsidR="00AC3609">
        <w:t>tohto memoranda</w:t>
      </w:r>
      <w:r w:rsidR="008A70F9">
        <w:t xml:space="preserve"> </w:t>
      </w:r>
      <w:r w:rsidR="00354C39">
        <w:t xml:space="preserve">jej </w:t>
      </w:r>
      <w:r w:rsidRPr="00457A2E">
        <w:t>obecné</w:t>
      </w:r>
      <w:r w:rsidR="00354C39">
        <w:t xml:space="preserve">, </w:t>
      </w:r>
      <w:r w:rsidR="00B824E7">
        <w:t>resp.</w:t>
      </w:r>
      <w:r w:rsidR="00354C39">
        <w:t xml:space="preserve"> </w:t>
      </w:r>
      <w:r w:rsidRPr="00457A2E">
        <w:t>mestské  zastupiteľstv</w:t>
      </w:r>
      <w:r w:rsidR="00264D56">
        <w:t>o</w:t>
      </w:r>
      <w:r w:rsidR="008A70F9">
        <w:t xml:space="preserve"> vyslovilo s</w:t>
      </w:r>
      <w:r w:rsidR="004816EF">
        <w:t xml:space="preserve">úhlas </w:t>
      </w:r>
      <w:r w:rsidR="008A70F9">
        <w:t xml:space="preserve">s uzavretím </w:t>
      </w:r>
      <w:r w:rsidR="00E13606">
        <w:t>tohto memoranda</w:t>
      </w:r>
      <w:r w:rsidR="008A70F9">
        <w:t xml:space="preserve">. </w:t>
      </w:r>
    </w:p>
    <w:p w14:paraId="7051D941" w14:textId="77777777" w:rsidR="008A70F9" w:rsidRPr="00457A2E" w:rsidRDefault="008A70F9" w:rsidP="00A7391C">
      <w:pPr>
        <w:pStyle w:val="Default"/>
        <w:rPr>
          <w:b/>
          <w:bCs/>
        </w:rPr>
      </w:pPr>
    </w:p>
    <w:p w14:paraId="0B86D483" w14:textId="1D601571" w:rsidR="006423FD" w:rsidRPr="00973400" w:rsidRDefault="00A7391C" w:rsidP="00642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sz w:val="24"/>
          <w:szCs w:val="24"/>
        </w:rPr>
        <w:t>(3)</w:t>
      </w:r>
      <w:r w:rsidR="009F597E" w:rsidRPr="00457A2E">
        <w:rPr>
          <w:rFonts w:ascii="Times New Roman" w:hAnsi="Times New Roman" w:cs="Times New Roman"/>
          <w:sz w:val="24"/>
          <w:szCs w:val="24"/>
        </w:rPr>
        <w:t xml:space="preserve"> </w:t>
      </w:r>
      <w:r w:rsidR="00E95B58">
        <w:rPr>
          <w:rFonts w:ascii="Times New Roman" w:hAnsi="Times New Roman" w:cs="Times New Roman"/>
          <w:sz w:val="24"/>
          <w:szCs w:val="24"/>
        </w:rPr>
        <w:t>Zúčastnen</w:t>
      </w:r>
      <w:r w:rsidR="00F03515" w:rsidRPr="00457A2E">
        <w:rPr>
          <w:rFonts w:ascii="Times New Roman" w:hAnsi="Times New Roman" w:cs="Times New Roman"/>
          <w:sz w:val="24"/>
          <w:szCs w:val="24"/>
        </w:rPr>
        <w:t xml:space="preserve">é strany </w:t>
      </w:r>
      <w:r w:rsidR="00C9399E">
        <w:rPr>
          <w:rFonts w:ascii="Times New Roman" w:hAnsi="Times New Roman" w:cs="Times New Roman"/>
          <w:sz w:val="24"/>
          <w:szCs w:val="24"/>
        </w:rPr>
        <w:t>sa dohodli, ž</w:t>
      </w:r>
      <w:r w:rsidR="009F597E" w:rsidRPr="00457A2E">
        <w:rPr>
          <w:rFonts w:ascii="Times New Roman" w:hAnsi="Times New Roman" w:cs="Times New Roman"/>
          <w:sz w:val="24"/>
          <w:szCs w:val="24"/>
        </w:rPr>
        <w:t>e k</w:t>
      </w:r>
      <w:r w:rsidR="00AC3609">
        <w:rPr>
          <w:rFonts w:ascii="Times New Roman" w:hAnsi="Times New Roman" w:cs="Times New Roman"/>
          <w:sz w:val="24"/>
          <w:szCs w:val="24"/>
        </w:rPr>
        <w:t> tomuto memorandu</w:t>
      </w:r>
      <w:r w:rsidR="009F597E" w:rsidRPr="00457A2E">
        <w:rPr>
          <w:rFonts w:ascii="Times New Roman" w:hAnsi="Times New Roman" w:cs="Times New Roman"/>
          <w:sz w:val="24"/>
          <w:szCs w:val="24"/>
        </w:rPr>
        <w:t xml:space="preserve"> môžu dodatočne pristúpiť aj ďalšie mestá a</w:t>
      </w:r>
      <w:r w:rsidR="006423FD">
        <w:rPr>
          <w:rFonts w:ascii="Times New Roman" w:hAnsi="Times New Roman" w:cs="Times New Roman"/>
          <w:sz w:val="24"/>
          <w:szCs w:val="24"/>
        </w:rPr>
        <w:t> </w:t>
      </w:r>
      <w:r w:rsidR="009F597E" w:rsidRPr="00457A2E">
        <w:rPr>
          <w:rFonts w:ascii="Times New Roman" w:hAnsi="Times New Roman" w:cs="Times New Roman"/>
          <w:sz w:val="24"/>
          <w:szCs w:val="24"/>
        </w:rPr>
        <w:t>obce</w:t>
      </w:r>
      <w:r w:rsidR="006423FD">
        <w:rPr>
          <w:rFonts w:ascii="Times New Roman" w:hAnsi="Times New Roman" w:cs="Times New Roman"/>
          <w:sz w:val="24"/>
          <w:szCs w:val="24"/>
        </w:rPr>
        <w:t>, a to</w:t>
      </w:r>
      <w:r w:rsidR="00F03515" w:rsidRPr="00536163">
        <w:rPr>
          <w:rFonts w:ascii="Times New Roman" w:hAnsi="Times New Roman" w:cs="Times New Roman"/>
          <w:sz w:val="24"/>
          <w:szCs w:val="24"/>
        </w:rPr>
        <w:t xml:space="preserve"> </w:t>
      </w:r>
      <w:r w:rsidR="006423FD">
        <w:rPr>
          <w:rFonts w:ascii="Times New Roman" w:hAnsi="Times New Roman" w:cs="Times New Roman"/>
          <w:color w:val="000000" w:themeColor="text1"/>
          <w:sz w:val="24"/>
          <w:szCs w:val="24"/>
        </w:rPr>
        <w:t>písomným dodatkom odsúhlaseným</w:t>
      </w:r>
      <w:r w:rsidR="006423FD" w:rsidRPr="009734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všetkými zúčastnenými stranami.</w:t>
      </w:r>
    </w:p>
    <w:p w14:paraId="4BAE3EBD" w14:textId="77777777" w:rsidR="00A07C61" w:rsidRDefault="00A07C61" w:rsidP="004463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FC2A0C" w14:textId="636403B6" w:rsidR="006D6E02" w:rsidRDefault="00A7391C" w:rsidP="00020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</w:t>
      </w:r>
      <w:r w:rsidR="009F597E" w:rsidRPr="00457A2E">
        <w:rPr>
          <w:rFonts w:ascii="Times New Roman" w:hAnsi="Times New Roman" w:cs="Times New Roman"/>
          <w:sz w:val="24"/>
          <w:szCs w:val="24"/>
        </w:rPr>
        <w:t xml:space="preserve"> </w:t>
      </w:r>
      <w:r w:rsidR="00AC3609">
        <w:rPr>
          <w:rFonts w:ascii="Times New Roman" w:hAnsi="Times New Roman" w:cs="Times New Roman"/>
          <w:sz w:val="24"/>
          <w:szCs w:val="24"/>
        </w:rPr>
        <w:t>Toto memorandum</w:t>
      </w:r>
      <w:r w:rsidR="00055567" w:rsidRPr="00457A2E">
        <w:rPr>
          <w:rFonts w:ascii="Times New Roman" w:hAnsi="Times New Roman" w:cs="Times New Roman"/>
          <w:sz w:val="24"/>
          <w:szCs w:val="24"/>
        </w:rPr>
        <w:t xml:space="preserve"> sa </w:t>
      </w:r>
      <w:r w:rsidR="009F597E" w:rsidRPr="00457A2E">
        <w:rPr>
          <w:rFonts w:ascii="Times New Roman" w:hAnsi="Times New Roman" w:cs="Times New Roman"/>
          <w:sz w:val="24"/>
          <w:szCs w:val="24"/>
        </w:rPr>
        <w:t>uzatvára na dobu neurčitú. Každ</w:t>
      </w:r>
      <w:r w:rsidR="00FC6274" w:rsidRPr="00457A2E">
        <w:rPr>
          <w:rFonts w:ascii="Times New Roman" w:hAnsi="Times New Roman" w:cs="Times New Roman"/>
          <w:sz w:val="24"/>
          <w:szCs w:val="24"/>
        </w:rPr>
        <w:t xml:space="preserve">á zo </w:t>
      </w:r>
      <w:r w:rsidR="00E95B58">
        <w:rPr>
          <w:rFonts w:ascii="Times New Roman" w:hAnsi="Times New Roman" w:cs="Times New Roman"/>
          <w:sz w:val="24"/>
          <w:szCs w:val="24"/>
        </w:rPr>
        <w:t>zúčastnen</w:t>
      </w:r>
      <w:r w:rsidR="00FC6274" w:rsidRPr="00457A2E">
        <w:rPr>
          <w:rFonts w:ascii="Times New Roman" w:hAnsi="Times New Roman" w:cs="Times New Roman"/>
          <w:sz w:val="24"/>
          <w:szCs w:val="24"/>
        </w:rPr>
        <w:t>ých strán</w:t>
      </w:r>
      <w:r w:rsidR="009F597E" w:rsidRPr="00457A2E">
        <w:rPr>
          <w:rFonts w:ascii="Times New Roman" w:hAnsi="Times New Roman" w:cs="Times New Roman"/>
          <w:sz w:val="24"/>
          <w:szCs w:val="24"/>
        </w:rPr>
        <w:t xml:space="preserve"> môže </w:t>
      </w:r>
      <w:r w:rsidR="002B2852">
        <w:rPr>
          <w:rFonts w:ascii="Times New Roman" w:hAnsi="Times New Roman" w:cs="Times New Roman"/>
          <w:sz w:val="24"/>
          <w:szCs w:val="24"/>
        </w:rPr>
        <w:t>vypovedať toto</w:t>
      </w:r>
      <w:r w:rsidR="00AC3609">
        <w:rPr>
          <w:rFonts w:ascii="Times New Roman" w:hAnsi="Times New Roman" w:cs="Times New Roman"/>
          <w:sz w:val="24"/>
          <w:szCs w:val="24"/>
        </w:rPr>
        <w:t xml:space="preserve"> memorand</w:t>
      </w:r>
      <w:r w:rsidR="002B2852">
        <w:rPr>
          <w:rFonts w:ascii="Times New Roman" w:hAnsi="Times New Roman" w:cs="Times New Roman"/>
          <w:sz w:val="24"/>
          <w:szCs w:val="24"/>
        </w:rPr>
        <w:t>um</w:t>
      </w:r>
      <w:r w:rsidR="00055567" w:rsidRPr="00457A2E">
        <w:rPr>
          <w:rFonts w:ascii="Times New Roman" w:hAnsi="Times New Roman" w:cs="Times New Roman"/>
          <w:sz w:val="24"/>
          <w:szCs w:val="24"/>
        </w:rPr>
        <w:t xml:space="preserve"> </w:t>
      </w:r>
      <w:r w:rsidR="009F597E" w:rsidRPr="00457A2E">
        <w:rPr>
          <w:rFonts w:ascii="Times New Roman" w:hAnsi="Times New Roman" w:cs="Times New Roman"/>
          <w:sz w:val="24"/>
          <w:szCs w:val="24"/>
        </w:rPr>
        <w:t xml:space="preserve">aj bez uvedenia dôvodu. Takéto </w:t>
      </w:r>
      <w:r w:rsidR="002B2852">
        <w:rPr>
          <w:rFonts w:ascii="Times New Roman" w:hAnsi="Times New Roman" w:cs="Times New Roman"/>
          <w:sz w:val="24"/>
          <w:szCs w:val="24"/>
        </w:rPr>
        <w:t>vypoveda</w:t>
      </w:r>
      <w:r w:rsidR="002B2852" w:rsidRPr="00457A2E">
        <w:rPr>
          <w:rFonts w:ascii="Times New Roman" w:hAnsi="Times New Roman" w:cs="Times New Roman"/>
          <w:sz w:val="24"/>
          <w:szCs w:val="24"/>
        </w:rPr>
        <w:t xml:space="preserve">nie </w:t>
      </w:r>
      <w:r w:rsidR="009F597E" w:rsidRPr="00457A2E">
        <w:rPr>
          <w:rFonts w:ascii="Times New Roman" w:hAnsi="Times New Roman" w:cs="Times New Roman"/>
          <w:sz w:val="24"/>
          <w:szCs w:val="24"/>
        </w:rPr>
        <w:t xml:space="preserve">musí byť písomné a musí byť doručené </w:t>
      </w:r>
      <w:r w:rsidR="00BC19C9">
        <w:rPr>
          <w:rFonts w:ascii="Times New Roman" w:hAnsi="Times New Roman" w:cs="Times New Roman"/>
          <w:sz w:val="24"/>
          <w:szCs w:val="24"/>
        </w:rPr>
        <w:t xml:space="preserve"> </w:t>
      </w:r>
      <w:r w:rsidR="00055567" w:rsidRPr="00457A2E">
        <w:rPr>
          <w:rFonts w:ascii="Times New Roman" w:hAnsi="Times New Roman" w:cs="Times New Roman"/>
          <w:sz w:val="24"/>
          <w:szCs w:val="24"/>
        </w:rPr>
        <w:t xml:space="preserve">mestu </w:t>
      </w:r>
      <w:r w:rsidR="008C5776" w:rsidRPr="00501954">
        <w:rPr>
          <w:rFonts w:ascii="Times New Roman" w:hAnsi="Times New Roman" w:cs="Times New Roman"/>
          <w:sz w:val="24"/>
          <w:szCs w:val="24"/>
        </w:rPr>
        <w:t>Humenné</w:t>
      </w:r>
      <w:r w:rsidR="009F597E" w:rsidRPr="00501954">
        <w:rPr>
          <w:rFonts w:ascii="Times New Roman" w:hAnsi="Times New Roman" w:cs="Times New Roman"/>
          <w:sz w:val="24"/>
          <w:szCs w:val="24"/>
        </w:rPr>
        <w:t xml:space="preserve">, </w:t>
      </w:r>
      <w:r w:rsidR="009F597E" w:rsidRPr="00A05DED">
        <w:rPr>
          <w:rFonts w:ascii="Times New Roman" w:hAnsi="Times New Roman" w:cs="Times New Roman"/>
          <w:sz w:val="24"/>
          <w:szCs w:val="24"/>
        </w:rPr>
        <w:t>inak je neplatné.</w:t>
      </w:r>
      <w:r w:rsidR="00BC19C9" w:rsidRPr="00A05DED">
        <w:rPr>
          <w:rFonts w:ascii="Times New Roman" w:hAnsi="Times New Roman" w:cs="Times New Roman"/>
          <w:sz w:val="24"/>
          <w:szCs w:val="24"/>
        </w:rPr>
        <w:t xml:space="preserve"> </w:t>
      </w:r>
      <w:r w:rsidR="006423FD" w:rsidRPr="00A05DED">
        <w:rPr>
          <w:rFonts w:ascii="Times New Roman" w:hAnsi="Times New Roman" w:cs="Times New Roman"/>
          <w:sz w:val="24"/>
          <w:szCs w:val="24"/>
        </w:rPr>
        <w:t xml:space="preserve">Vypovedanie </w:t>
      </w:r>
      <w:r w:rsidR="009F597E" w:rsidRPr="00A05DED">
        <w:rPr>
          <w:rFonts w:ascii="Times New Roman" w:hAnsi="Times New Roman" w:cs="Times New Roman"/>
          <w:sz w:val="24"/>
          <w:szCs w:val="24"/>
        </w:rPr>
        <w:t>je účinné dňom jeho doručenia</w:t>
      </w:r>
      <w:r w:rsidR="00BC19C9" w:rsidRPr="00A05DED">
        <w:rPr>
          <w:rFonts w:ascii="Times New Roman" w:hAnsi="Times New Roman" w:cs="Times New Roman"/>
          <w:sz w:val="24"/>
          <w:szCs w:val="24"/>
        </w:rPr>
        <w:t xml:space="preserve"> </w:t>
      </w:r>
      <w:r w:rsidR="00055567" w:rsidRPr="00A05DED">
        <w:rPr>
          <w:rFonts w:ascii="Times New Roman" w:hAnsi="Times New Roman" w:cs="Times New Roman"/>
          <w:sz w:val="24"/>
          <w:szCs w:val="24"/>
        </w:rPr>
        <w:t xml:space="preserve">mestu </w:t>
      </w:r>
      <w:r w:rsidR="00A05DED" w:rsidRPr="00501954">
        <w:rPr>
          <w:rFonts w:ascii="Times New Roman" w:hAnsi="Times New Roman" w:cs="Times New Roman"/>
          <w:sz w:val="24"/>
          <w:szCs w:val="24"/>
        </w:rPr>
        <w:t>Humenné</w:t>
      </w:r>
      <w:r w:rsidR="009F597E" w:rsidRPr="00A05DED">
        <w:rPr>
          <w:rFonts w:ascii="Times New Roman" w:hAnsi="Times New Roman" w:cs="Times New Roman"/>
          <w:sz w:val="24"/>
          <w:szCs w:val="24"/>
        </w:rPr>
        <w:t>.</w:t>
      </w:r>
      <w:r w:rsidR="009F597E" w:rsidRPr="00457A2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8B01EBF" w14:textId="77777777" w:rsidR="00525476" w:rsidRPr="00B13A94" w:rsidRDefault="00525476" w:rsidP="00020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8058723" w14:textId="250E7552" w:rsidR="00321DA0" w:rsidRPr="005638D9" w:rsidRDefault="00525476" w:rsidP="00020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638D9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AC3609" w:rsidRPr="005638D9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563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321DA0" w:rsidRPr="005638D9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AC3609" w:rsidRPr="005638D9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="00321DA0" w:rsidRPr="00563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 </w:t>
      </w:r>
      <w:r w:rsidR="00AC3609" w:rsidRPr="005638D9">
        <w:rPr>
          <w:rFonts w:ascii="Times New Roman" w:hAnsi="Times New Roman" w:cs="Times New Roman"/>
          <w:color w:val="000000" w:themeColor="text1"/>
          <w:sz w:val="24"/>
          <w:szCs w:val="24"/>
        </w:rPr>
        <w:t>memorandum</w:t>
      </w:r>
      <w:r w:rsidR="00321DA0" w:rsidRPr="00563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 možné meniť a dopĺňať iba písomnými dodatkami odsúhlasenými všetkými </w:t>
      </w:r>
      <w:r w:rsidR="00E95B58" w:rsidRPr="005638D9">
        <w:rPr>
          <w:rFonts w:ascii="Times New Roman" w:hAnsi="Times New Roman" w:cs="Times New Roman"/>
          <w:color w:val="000000" w:themeColor="text1"/>
          <w:sz w:val="24"/>
          <w:szCs w:val="24"/>
        </w:rPr>
        <w:t>zúčastnen</w:t>
      </w:r>
      <w:r w:rsidR="00321DA0" w:rsidRPr="005638D9">
        <w:rPr>
          <w:rFonts w:ascii="Times New Roman" w:hAnsi="Times New Roman" w:cs="Times New Roman"/>
          <w:color w:val="000000" w:themeColor="text1"/>
          <w:sz w:val="24"/>
          <w:szCs w:val="24"/>
        </w:rPr>
        <w:t>ými stranami.</w:t>
      </w:r>
    </w:p>
    <w:p w14:paraId="0E3C247D" w14:textId="266A2BD4" w:rsidR="006D6E02" w:rsidRPr="005638D9" w:rsidRDefault="006D6E02" w:rsidP="00020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1317F06" w14:textId="1695F85E" w:rsidR="009F597E" w:rsidRPr="005638D9" w:rsidRDefault="00321DA0" w:rsidP="00446306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5638D9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AC3609" w:rsidRPr="005638D9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A7391C" w:rsidRPr="005638D9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9F597E" w:rsidRPr="00563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C3609" w:rsidRPr="005638D9">
        <w:rPr>
          <w:rFonts w:ascii="Times New Roman" w:hAnsi="Times New Roman" w:cs="Times New Roman"/>
          <w:color w:val="000000" w:themeColor="text1"/>
          <w:sz w:val="24"/>
          <w:szCs w:val="24"/>
        </w:rPr>
        <w:t>Toto memorandum</w:t>
      </w:r>
      <w:r w:rsidR="008B51A4" w:rsidRPr="00563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F597E" w:rsidRPr="00563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nadobúda platnosť </w:t>
      </w:r>
      <w:r w:rsidR="009605B5" w:rsidRPr="00563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 účinnosť </w:t>
      </w:r>
      <w:r w:rsidR="00D96E62" w:rsidRPr="005638D9">
        <w:rPr>
          <w:rFonts w:ascii="Times New Roman" w:hAnsi="Times New Roman" w:cs="Times New Roman"/>
          <w:color w:val="000000" w:themeColor="text1"/>
          <w:sz w:val="24"/>
          <w:szCs w:val="24"/>
        </w:rPr>
        <w:t>dňom je</w:t>
      </w:r>
      <w:r w:rsidR="00AC3609" w:rsidRPr="005638D9">
        <w:rPr>
          <w:rFonts w:ascii="Times New Roman" w:hAnsi="Times New Roman" w:cs="Times New Roman"/>
          <w:color w:val="000000" w:themeColor="text1"/>
          <w:sz w:val="24"/>
          <w:szCs w:val="24"/>
        </w:rPr>
        <w:t>ho</w:t>
      </w:r>
      <w:r w:rsidR="002742CC" w:rsidRPr="00563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podp</w:t>
      </w:r>
      <w:r w:rsidR="00D96E62" w:rsidRPr="005638D9">
        <w:rPr>
          <w:rFonts w:ascii="Times New Roman" w:hAnsi="Times New Roman" w:cs="Times New Roman"/>
          <w:color w:val="000000" w:themeColor="text1"/>
          <w:sz w:val="24"/>
          <w:szCs w:val="24"/>
        </w:rPr>
        <w:t>ísania</w:t>
      </w:r>
      <w:r w:rsidR="009F597E" w:rsidRPr="00563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B51A4" w:rsidRPr="00563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všetkými </w:t>
      </w:r>
      <w:r w:rsidR="00E95B58" w:rsidRPr="005638D9">
        <w:rPr>
          <w:rFonts w:ascii="Times New Roman" w:hAnsi="Times New Roman" w:cs="Times New Roman"/>
          <w:color w:val="000000" w:themeColor="text1"/>
          <w:sz w:val="24"/>
          <w:szCs w:val="24"/>
        </w:rPr>
        <w:t>zúčastnen</w:t>
      </w:r>
      <w:r w:rsidR="008B51A4" w:rsidRPr="005638D9">
        <w:rPr>
          <w:rFonts w:ascii="Times New Roman" w:hAnsi="Times New Roman" w:cs="Times New Roman"/>
          <w:color w:val="000000" w:themeColor="text1"/>
          <w:sz w:val="24"/>
          <w:szCs w:val="24"/>
        </w:rPr>
        <w:t>ými stranami</w:t>
      </w:r>
      <w:r w:rsidR="00AC3609" w:rsidRPr="005638D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31CF0BE" w14:textId="77777777" w:rsidR="00A7391C" w:rsidRDefault="00A7391C" w:rsidP="004463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9A1D20" w14:textId="72F167AF" w:rsidR="009F597E" w:rsidRPr="00457A2E" w:rsidRDefault="00321DA0" w:rsidP="004463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AC3609">
        <w:rPr>
          <w:rFonts w:ascii="Times New Roman" w:hAnsi="Times New Roman" w:cs="Times New Roman"/>
          <w:sz w:val="24"/>
          <w:szCs w:val="24"/>
        </w:rPr>
        <w:t>7</w:t>
      </w:r>
      <w:r w:rsidR="00A7391C">
        <w:rPr>
          <w:rFonts w:ascii="Times New Roman" w:hAnsi="Times New Roman" w:cs="Times New Roman"/>
          <w:sz w:val="24"/>
          <w:szCs w:val="24"/>
        </w:rPr>
        <w:t>)</w:t>
      </w:r>
      <w:r w:rsidR="009F597E" w:rsidRPr="00457A2E">
        <w:rPr>
          <w:rFonts w:ascii="Times New Roman" w:hAnsi="Times New Roman" w:cs="Times New Roman"/>
          <w:sz w:val="24"/>
          <w:szCs w:val="24"/>
        </w:rPr>
        <w:t xml:space="preserve"> Každ</w:t>
      </w:r>
      <w:r w:rsidR="008B51A4" w:rsidRPr="00457A2E">
        <w:rPr>
          <w:rFonts w:ascii="Times New Roman" w:hAnsi="Times New Roman" w:cs="Times New Roman"/>
          <w:sz w:val="24"/>
          <w:szCs w:val="24"/>
        </w:rPr>
        <w:t xml:space="preserve">á </w:t>
      </w:r>
      <w:r w:rsidR="00E95B58">
        <w:rPr>
          <w:rFonts w:ascii="Times New Roman" w:hAnsi="Times New Roman" w:cs="Times New Roman"/>
          <w:sz w:val="24"/>
          <w:szCs w:val="24"/>
        </w:rPr>
        <w:t>zúčastnen</w:t>
      </w:r>
      <w:r w:rsidR="008B51A4" w:rsidRPr="00457A2E">
        <w:rPr>
          <w:rFonts w:ascii="Times New Roman" w:hAnsi="Times New Roman" w:cs="Times New Roman"/>
          <w:sz w:val="24"/>
          <w:szCs w:val="24"/>
        </w:rPr>
        <w:t xml:space="preserve">á strana </w:t>
      </w:r>
      <w:r w:rsidR="009F597E" w:rsidRPr="00457A2E">
        <w:rPr>
          <w:rFonts w:ascii="Times New Roman" w:hAnsi="Times New Roman" w:cs="Times New Roman"/>
          <w:sz w:val="24"/>
          <w:szCs w:val="24"/>
        </w:rPr>
        <w:t xml:space="preserve">obdrží jedno vyhotovenie </w:t>
      </w:r>
      <w:r w:rsidR="00AC3609">
        <w:rPr>
          <w:rFonts w:ascii="Times New Roman" w:hAnsi="Times New Roman" w:cs="Times New Roman"/>
          <w:sz w:val="24"/>
          <w:szCs w:val="24"/>
        </w:rPr>
        <w:t>tohto memoranda</w:t>
      </w:r>
      <w:r w:rsidR="009F597E" w:rsidRPr="00457A2E">
        <w:rPr>
          <w:rFonts w:ascii="Times New Roman" w:hAnsi="Times New Roman" w:cs="Times New Roman"/>
          <w:sz w:val="24"/>
          <w:szCs w:val="24"/>
        </w:rPr>
        <w:t>.</w:t>
      </w:r>
    </w:p>
    <w:p w14:paraId="6967D459" w14:textId="77777777" w:rsidR="00A7391C" w:rsidRDefault="00A7391C" w:rsidP="00446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5C234C" w14:textId="79E7300B" w:rsidR="009F597E" w:rsidRPr="00457A2E" w:rsidRDefault="00321DA0" w:rsidP="00446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AC3609">
        <w:rPr>
          <w:rFonts w:ascii="Times New Roman" w:hAnsi="Times New Roman" w:cs="Times New Roman"/>
          <w:sz w:val="24"/>
          <w:szCs w:val="24"/>
        </w:rPr>
        <w:t>8</w:t>
      </w:r>
      <w:r w:rsidR="00A7391C">
        <w:rPr>
          <w:rFonts w:ascii="Times New Roman" w:hAnsi="Times New Roman" w:cs="Times New Roman"/>
          <w:sz w:val="24"/>
          <w:szCs w:val="24"/>
        </w:rPr>
        <w:t xml:space="preserve">) </w:t>
      </w:r>
      <w:r w:rsidR="00E95B58">
        <w:rPr>
          <w:rFonts w:ascii="Times New Roman" w:hAnsi="Times New Roman" w:cs="Times New Roman"/>
          <w:sz w:val="24"/>
          <w:szCs w:val="24"/>
        </w:rPr>
        <w:t>Zúčastnen</w:t>
      </w:r>
      <w:r w:rsidR="008B51A4" w:rsidRPr="00457A2E">
        <w:rPr>
          <w:rFonts w:ascii="Times New Roman" w:hAnsi="Times New Roman" w:cs="Times New Roman"/>
          <w:sz w:val="24"/>
          <w:szCs w:val="24"/>
        </w:rPr>
        <w:t>é strany</w:t>
      </w:r>
      <w:r w:rsidR="009F597E" w:rsidRPr="00457A2E">
        <w:rPr>
          <w:rFonts w:ascii="Times New Roman" w:hAnsi="Times New Roman" w:cs="Times New Roman"/>
          <w:sz w:val="24"/>
          <w:szCs w:val="24"/>
        </w:rPr>
        <w:t xml:space="preserve"> vyhlasujú, že </w:t>
      </w:r>
      <w:r w:rsidR="00AC3609">
        <w:rPr>
          <w:rFonts w:ascii="Times New Roman" w:hAnsi="Times New Roman" w:cs="Times New Roman"/>
          <w:sz w:val="24"/>
          <w:szCs w:val="24"/>
        </w:rPr>
        <w:t>toto memorandum</w:t>
      </w:r>
      <w:r w:rsidR="008B51A4" w:rsidRPr="00457A2E">
        <w:rPr>
          <w:rFonts w:ascii="Times New Roman" w:hAnsi="Times New Roman" w:cs="Times New Roman"/>
          <w:sz w:val="24"/>
          <w:szCs w:val="24"/>
        </w:rPr>
        <w:t xml:space="preserve"> </w:t>
      </w:r>
      <w:r w:rsidR="00AC3609">
        <w:rPr>
          <w:rFonts w:ascii="Times New Roman" w:hAnsi="Times New Roman" w:cs="Times New Roman"/>
          <w:sz w:val="24"/>
          <w:szCs w:val="24"/>
        </w:rPr>
        <w:t>prijímajú</w:t>
      </w:r>
      <w:r w:rsidR="00AC3609" w:rsidRPr="00457A2E">
        <w:rPr>
          <w:rFonts w:ascii="Times New Roman" w:hAnsi="Times New Roman" w:cs="Times New Roman"/>
          <w:sz w:val="24"/>
          <w:szCs w:val="24"/>
        </w:rPr>
        <w:t xml:space="preserve"> </w:t>
      </w:r>
      <w:r w:rsidR="009F597E" w:rsidRPr="00457A2E">
        <w:rPr>
          <w:rFonts w:ascii="Times New Roman" w:hAnsi="Times New Roman" w:cs="Times New Roman"/>
          <w:sz w:val="24"/>
          <w:szCs w:val="24"/>
        </w:rPr>
        <w:t>dobrovoľne, na základe svojej slobodnej vôle a na znak súhlasu s je</w:t>
      </w:r>
      <w:r w:rsidR="00AC3609">
        <w:rPr>
          <w:rFonts w:ascii="Times New Roman" w:hAnsi="Times New Roman" w:cs="Times New Roman"/>
          <w:sz w:val="24"/>
          <w:szCs w:val="24"/>
        </w:rPr>
        <w:t>ho</w:t>
      </w:r>
      <w:r w:rsidR="009F597E" w:rsidRPr="00457A2E">
        <w:rPr>
          <w:rFonts w:ascii="Times New Roman" w:hAnsi="Times New Roman" w:cs="Times New Roman"/>
          <w:sz w:val="24"/>
          <w:szCs w:val="24"/>
        </w:rPr>
        <w:t xml:space="preserve"> obsahom </w:t>
      </w:r>
      <w:r w:rsidR="00AC3609">
        <w:rPr>
          <w:rFonts w:ascii="Times New Roman" w:hAnsi="Times New Roman" w:cs="Times New Roman"/>
          <w:sz w:val="24"/>
          <w:szCs w:val="24"/>
        </w:rPr>
        <w:t>ho</w:t>
      </w:r>
      <w:r w:rsidR="009F597E" w:rsidRPr="00457A2E">
        <w:rPr>
          <w:rFonts w:ascii="Times New Roman" w:hAnsi="Times New Roman" w:cs="Times New Roman"/>
          <w:sz w:val="24"/>
          <w:szCs w:val="24"/>
        </w:rPr>
        <w:t xml:space="preserve"> podpisujú.</w:t>
      </w:r>
    </w:p>
    <w:p w14:paraId="48DE10AC" w14:textId="77777777" w:rsidR="00A8691E" w:rsidRDefault="00A8691E" w:rsidP="00446306">
      <w:pPr>
        <w:spacing w:after="0" w:line="240" w:lineRule="auto"/>
        <w:rPr>
          <w:rFonts w:ascii="Times New Roman" w:hAnsi="Times New Roman" w:cs="Times New Roman"/>
          <w:color w:val="00B0F0"/>
          <w:sz w:val="24"/>
          <w:szCs w:val="24"/>
        </w:rPr>
      </w:pPr>
    </w:p>
    <w:p w14:paraId="30C3102C" w14:textId="5F26F88C" w:rsidR="009F597E" w:rsidRPr="00457A2E" w:rsidRDefault="009F597E" w:rsidP="00446306">
      <w:pPr>
        <w:spacing w:after="0" w:line="240" w:lineRule="auto"/>
        <w:rPr>
          <w:rFonts w:ascii="Times New Roman" w:hAnsi="Times New Roman" w:cs="Times New Roman"/>
          <w:color w:val="00B0F0"/>
          <w:sz w:val="24"/>
          <w:szCs w:val="24"/>
        </w:rPr>
      </w:pPr>
      <w:r w:rsidRPr="00457A2E"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</w:p>
    <w:p w14:paraId="465041AC" w14:textId="77777777" w:rsidR="009F597E" w:rsidRPr="00457A2E" w:rsidRDefault="009F597E" w:rsidP="0044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F44D96" w14:textId="77777777" w:rsidR="009F597E" w:rsidRPr="00457A2E" w:rsidRDefault="009F597E" w:rsidP="0044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A2E">
        <w:rPr>
          <w:rFonts w:ascii="Times New Roman" w:hAnsi="Times New Roman" w:cs="Times New Roman"/>
          <w:sz w:val="24"/>
          <w:szCs w:val="24"/>
        </w:rPr>
        <w:t xml:space="preserve">V .........................  dňa ......................... </w:t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</w:p>
    <w:p w14:paraId="2A512EC3" w14:textId="77777777" w:rsidR="009F597E" w:rsidRPr="00457A2E" w:rsidRDefault="009F597E" w:rsidP="0044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7BBC52" w14:textId="77777777" w:rsidR="009F597E" w:rsidRDefault="009F597E" w:rsidP="0044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F44239" w14:textId="77777777" w:rsidR="009F597E" w:rsidRPr="00457A2E" w:rsidRDefault="009F597E" w:rsidP="0044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14:paraId="259D5389" w14:textId="1EE5A1AF" w:rsidR="009F597E" w:rsidRPr="00457A2E" w:rsidRDefault="008B51A4" w:rsidP="0044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A2E">
        <w:rPr>
          <w:rFonts w:ascii="Times New Roman" w:hAnsi="Times New Roman" w:cs="Times New Roman"/>
          <w:sz w:val="24"/>
          <w:szCs w:val="24"/>
        </w:rPr>
        <w:t xml:space="preserve">Mesto  </w:t>
      </w:r>
      <w:r w:rsidR="009C5958">
        <w:rPr>
          <w:rFonts w:ascii="Times New Roman" w:hAnsi="Times New Roman" w:cs="Times New Roman"/>
          <w:sz w:val="24"/>
          <w:szCs w:val="24"/>
        </w:rPr>
        <w:t>Humenné</w:t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="009F597E" w:rsidRPr="00457A2E">
        <w:rPr>
          <w:rFonts w:ascii="Times New Roman" w:hAnsi="Times New Roman" w:cs="Times New Roman"/>
          <w:sz w:val="24"/>
          <w:szCs w:val="24"/>
        </w:rPr>
        <w:t xml:space="preserve">  </w:t>
      </w:r>
      <w:r w:rsidR="009F597E" w:rsidRPr="00457A2E">
        <w:rPr>
          <w:rFonts w:ascii="Times New Roman" w:hAnsi="Times New Roman" w:cs="Times New Roman"/>
          <w:sz w:val="24"/>
          <w:szCs w:val="24"/>
        </w:rPr>
        <w:tab/>
      </w:r>
      <w:r w:rsidR="009F597E" w:rsidRPr="00457A2E">
        <w:rPr>
          <w:rFonts w:ascii="Times New Roman" w:hAnsi="Times New Roman" w:cs="Times New Roman"/>
          <w:sz w:val="24"/>
          <w:szCs w:val="24"/>
        </w:rPr>
        <w:tab/>
      </w:r>
      <w:r w:rsidR="009F597E" w:rsidRPr="00457A2E">
        <w:rPr>
          <w:rFonts w:ascii="Times New Roman" w:hAnsi="Times New Roman" w:cs="Times New Roman"/>
          <w:sz w:val="24"/>
          <w:szCs w:val="24"/>
        </w:rPr>
        <w:tab/>
        <w:t xml:space="preserve"> Obec </w:t>
      </w:r>
      <w:r w:rsidR="009C5958">
        <w:rPr>
          <w:rFonts w:ascii="Times New Roman" w:hAnsi="Times New Roman" w:cs="Times New Roman"/>
          <w:sz w:val="24"/>
          <w:szCs w:val="24"/>
        </w:rPr>
        <w:t>Kamenica nad Cirochou</w:t>
      </w:r>
      <w:r w:rsidR="009F597E" w:rsidRPr="00457A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9A658B" w14:textId="77777777" w:rsidR="009F597E" w:rsidRPr="00457A2E" w:rsidRDefault="009F597E" w:rsidP="0044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3656DF" w14:textId="77777777" w:rsidR="009F597E" w:rsidRPr="00457A2E" w:rsidRDefault="009F597E" w:rsidP="0044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AF6688" w14:textId="77777777" w:rsidR="009F597E" w:rsidRPr="00457A2E" w:rsidRDefault="009F597E" w:rsidP="0044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FD27C2" w14:textId="77777777" w:rsidR="009F597E" w:rsidRPr="00457A2E" w:rsidRDefault="009F597E" w:rsidP="0044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EAECDE" w14:textId="77777777" w:rsidR="009F597E" w:rsidRPr="00457A2E" w:rsidRDefault="009F597E" w:rsidP="0044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A2E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 </w:t>
      </w:r>
      <w:r w:rsidRPr="00457A2E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457A2E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</w:t>
      </w:r>
    </w:p>
    <w:p w14:paraId="388DE95D" w14:textId="2F1E2F82" w:rsidR="009F597E" w:rsidRPr="00457A2E" w:rsidRDefault="009F597E" w:rsidP="0044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A2E">
        <w:rPr>
          <w:rFonts w:ascii="Times New Roman" w:hAnsi="Times New Roman" w:cs="Times New Roman"/>
          <w:sz w:val="24"/>
          <w:szCs w:val="24"/>
        </w:rPr>
        <w:t xml:space="preserve">        </w:t>
      </w:r>
      <w:r w:rsidR="009C5958">
        <w:rPr>
          <w:rFonts w:ascii="Times New Roman" w:hAnsi="Times New Roman" w:cs="Times New Roman"/>
          <w:sz w:val="24"/>
          <w:szCs w:val="24"/>
        </w:rPr>
        <w:t xml:space="preserve">PhDr. Ing. Miloš </w:t>
      </w:r>
      <w:proofErr w:type="spellStart"/>
      <w:r w:rsidR="009C5958">
        <w:rPr>
          <w:rFonts w:ascii="Times New Roman" w:hAnsi="Times New Roman" w:cs="Times New Roman"/>
          <w:sz w:val="24"/>
          <w:szCs w:val="24"/>
        </w:rPr>
        <w:t>Meričko</w:t>
      </w:r>
      <w:proofErr w:type="spellEnd"/>
      <w:r w:rsidRPr="00457A2E">
        <w:rPr>
          <w:rFonts w:ascii="Times New Roman" w:hAnsi="Times New Roman" w:cs="Times New Roman"/>
          <w:sz w:val="24"/>
          <w:szCs w:val="24"/>
        </w:rPr>
        <w:tab/>
      </w:r>
      <w:r w:rsidR="008B51A4"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="009C5958">
        <w:rPr>
          <w:rFonts w:ascii="Times New Roman" w:hAnsi="Times New Roman" w:cs="Times New Roman"/>
          <w:sz w:val="24"/>
          <w:szCs w:val="24"/>
        </w:rPr>
        <w:t xml:space="preserve">        Ing. Monika </w:t>
      </w:r>
      <w:proofErr w:type="spellStart"/>
      <w:r w:rsidR="009C5958">
        <w:rPr>
          <w:rFonts w:ascii="Times New Roman" w:hAnsi="Times New Roman" w:cs="Times New Roman"/>
          <w:sz w:val="24"/>
          <w:szCs w:val="24"/>
        </w:rPr>
        <w:t>Hamaďaková</w:t>
      </w:r>
      <w:proofErr w:type="spellEnd"/>
    </w:p>
    <w:p w14:paraId="373E5573" w14:textId="3D5A1ACF" w:rsidR="009F597E" w:rsidRPr="00457A2E" w:rsidRDefault="009F597E" w:rsidP="0044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A2E">
        <w:rPr>
          <w:rFonts w:ascii="Times New Roman" w:hAnsi="Times New Roman" w:cs="Times New Roman"/>
          <w:sz w:val="24"/>
          <w:szCs w:val="24"/>
        </w:rPr>
        <w:tab/>
      </w:r>
      <w:r w:rsidR="009C5958">
        <w:rPr>
          <w:rFonts w:ascii="Times New Roman" w:hAnsi="Times New Roman" w:cs="Times New Roman"/>
          <w:sz w:val="24"/>
          <w:szCs w:val="24"/>
        </w:rPr>
        <w:t xml:space="preserve">       </w:t>
      </w:r>
      <w:r w:rsidRPr="00457A2E">
        <w:rPr>
          <w:rFonts w:ascii="Times New Roman" w:hAnsi="Times New Roman" w:cs="Times New Roman"/>
          <w:sz w:val="24"/>
          <w:szCs w:val="24"/>
        </w:rPr>
        <w:t xml:space="preserve"> </w:t>
      </w:r>
      <w:r w:rsidR="00B824E7">
        <w:rPr>
          <w:rFonts w:ascii="Times New Roman" w:hAnsi="Times New Roman" w:cs="Times New Roman"/>
          <w:sz w:val="24"/>
          <w:szCs w:val="24"/>
        </w:rPr>
        <w:t>p</w:t>
      </w:r>
      <w:r w:rsidRPr="00457A2E">
        <w:rPr>
          <w:rFonts w:ascii="Times New Roman" w:hAnsi="Times New Roman" w:cs="Times New Roman"/>
          <w:sz w:val="24"/>
          <w:szCs w:val="24"/>
        </w:rPr>
        <w:t>r</w:t>
      </w:r>
      <w:r w:rsidR="00B824E7">
        <w:rPr>
          <w:rFonts w:ascii="Times New Roman" w:hAnsi="Times New Roman" w:cs="Times New Roman"/>
          <w:sz w:val="24"/>
          <w:szCs w:val="24"/>
        </w:rPr>
        <w:t>imátor</w:t>
      </w:r>
      <w:r w:rsidRPr="00457A2E">
        <w:rPr>
          <w:rFonts w:ascii="Times New Roman" w:hAnsi="Times New Roman" w:cs="Times New Roman"/>
          <w:sz w:val="24"/>
          <w:szCs w:val="24"/>
        </w:rPr>
        <w:t xml:space="preserve"> </w:t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9C5958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457A2E">
        <w:rPr>
          <w:rFonts w:ascii="Times New Roman" w:hAnsi="Times New Roman" w:cs="Times New Roman"/>
          <w:sz w:val="24"/>
          <w:szCs w:val="24"/>
        </w:rPr>
        <w:t xml:space="preserve"> starost</w:t>
      </w:r>
      <w:r w:rsidR="002E7473">
        <w:rPr>
          <w:rFonts w:ascii="Times New Roman" w:hAnsi="Times New Roman" w:cs="Times New Roman"/>
          <w:sz w:val="24"/>
          <w:szCs w:val="24"/>
        </w:rPr>
        <w:t>k</w:t>
      </w:r>
      <w:r w:rsidRPr="00457A2E">
        <w:rPr>
          <w:rFonts w:ascii="Times New Roman" w:hAnsi="Times New Roman" w:cs="Times New Roman"/>
          <w:sz w:val="24"/>
          <w:szCs w:val="24"/>
        </w:rPr>
        <w:t xml:space="preserve">a </w:t>
      </w:r>
    </w:p>
    <w:p w14:paraId="6D60ED3F" w14:textId="77777777" w:rsidR="009F597E" w:rsidRPr="00457A2E" w:rsidRDefault="009F597E" w:rsidP="0044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7A8D3D" w14:textId="77777777" w:rsidR="009F597E" w:rsidRPr="00457A2E" w:rsidRDefault="009F597E" w:rsidP="0044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8920AD" w14:textId="77777777" w:rsidR="009F597E" w:rsidRPr="00457A2E" w:rsidRDefault="009F597E" w:rsidP="0044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B73336" w14:textId="0374F10D" w:rsidR="009F597E" w:rsidRPr="00457A2E" w:rsidRDefault="009F597E" w:rsidP="0044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A2E">
        <w:rPr>
          <w:rFonts w:ascii="Times New Roman" w:hAnsi="Times New Roman" w:cs="Times New Roman"/>
          <w:sz w:val="24"/>
          <w:szCs w:val="24"/>
        </w:rPr>
        <w:t xml:space="preserve">Obec </w:t>
      </w:r>
      <w:r w:rsidR="009C5958">
        <w:rPr>
          <w:rFonts w:ascii="Times New Roman" w:hAnsi="Times New Roman" w:cs="Times New Roman"/>
          <w:sz w:val="24"/>
          <w:szCs w:val="24"/>
        </w:rPr>
        <w:t xml:space="preserve">Brekov                </w:t>
      </w:r>
      <w:r w:rsidRPr="00457A2E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  <w:t xml:space="preserve"> Obec </w:t>
      </w:r>
      <w:r w:rsidR="009C5958">
        <w:rPr>
          <w:rFonts w:ascii="Times New Roman" w:hAnsi="Times New Roman" w:cs="Times New Roman"/>
          <w:sz w:val="24"/>
          <w:szCs w:val="24"/>
        </w:rPr>
        <w:t>Udavské</w:t>
      </w:r>
      <w:r w:rsidRPr="00457A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FDF22D" w14:textId="77777777" w:rsidR="009F597E" w:rsidRPr="00457A2E" w:rsidRDefault="009F597E" w:rsidP="0044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4081BD" w14:textId="77777777" w:rsidR="009F597E" w:rsidRPr="00457A2E" w:rsidRDefault="009F597E" w:rsidP="0044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BDFDE2" w14:textId="77777777" w:rsidR="009F597E" w:rsidRPr="00457A2E" w:rsidRDefault="009F597E" w:rsidP="0044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C1B937" w14:textId="77777777" w:rsidR="009F597E" w:rsidRPr="00457A2E" w:rsidRDefault="009F597E" w:rsidP="0044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A2E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 </w:t>
      </w:r>
      <w:r w:rsidRPr="00457A2E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457A2E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</w:t>
      </w:r>
    </w:p>
    <w:p w14:paraId="2EEB6566" w14:textId="2AE1CAE0" w:rsidR="009F597E" w:rsidRPr="00457A2E" w:rsidRDefault="009F597E" w:rsidP="0044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A2E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9C5958">
        <w:rPr>
          <w:rFonts w:ascii="Times New Roman" w:hAnsi="Times New Roman" w:cs="Times New Roman"/>
          <w:sz w:val="24"/>
          <w:szCs w:val="24"/>
        </w:rPr>
        <w:t>Ing. Radoslav Nemec</w:t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="008B51A4" w:rsidRPr="00457A2E">
        <w:rPr>
          <w:rFonts w:ascii="Times New Roman" w:hAnsi="Times New Roman" w:cs="Times New Roman"/>
          <w:sz w:val="24"/>
          <w:szCs w:val="24"/>
        </w:rPr>
        <w:tab/>
      </w:r>
      <w:r w:rsidR="00DE7938">
        <w:rPr>
          <w:rFonts w:ascii="Times New Roman" w:hAnsi="Times New Roman" w:cs="Times New Roman"/>
          <w:sz w:val="24"/>
          <w:szCs w:val="24"/>
        </w:rPr>
        <w:t xml:space="preserve">            Ing. Peter Hudák</w:t>
      </w:r>
    </w:p>
    <w:p w14:paraId="179DBB9F" w14:textId="6D721FDF" w:rsidR="009F597E" w:rsidRPr="00457A2E" w:rsidRDefault="009C5958" w:rsidP="0044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E7938">
        <w:rPr>
          <w:rFonts w:ascii="Times New Roman" w:hAnsi="Times New Roman" w:cs="Times New Roman"/>
          <w:sz w:val="24"/>
          <w:szCs w:val="24"/>
        </w:rPr>
        <w:t xml:space="preserve">       </w:t>
      </w:r>
      <w:r w:rsidR="009F597E" w:rsidRPr="00457A2E">
        <w:rPr>
          <w:rFonts w:ascii="Times New Roman" w:hAnsi="Times New Roman" w:cs="Times New Roman"/>
          <w:sz w:val="24"/>
          <w:szCs w:val="24"/>
        </w:rPr>
        <w:t xml:space="preserve">     starosta  </w:t>
      </w:r>
      <w:r w:rsidR="009F597E" w:rsidRPr="00457A2E">
        <w:rPr>
          <w:rFonts w:ascii="Times New Roman" w:hAnsi="Times New Roman" w:cs="Times New Roman"/>
          <w:sz w:val="24"/>
          <w:szCs w:val="24"/>
        </w:rPr>
        <w:tab/>
      </w:r>
      <w:r w:rsidR="009F597E" w:rsidRPr="00457A2E">
        <w:rPr>
          <w:rFonts w:ascii="Times New Roman" w:hAnsi="Times New Roman" w:cs="Times New Roman"/>
          <w:sz w:val="24"/>
          <w:szCs w:val="24"/>
        </w:rPr>
        <w:tab/>
      </w:r>
      <w:r w:rsidR="009F597E" w:rsidRPr="00457A2E">
        <w:rPr>
          <w:rFonts w:ascii="Times New Roman" w:hAnsi="Times New Roman" w:cs="Times New Roman"/>
          <w:sz w:val="24"/>
          <w:szCs w:val="24"/>
        </w:rPr>
        <w:tab/>
      </w:r>
      <w:r w:rsidR="009F597E" w:rsidRPr="00457A2E">
        <w:rPr>
          <w:rFonts w:ascii="Times New Roman" w:hAnsi="Times New Roman" w:cs="Times New Roman"/>
          <w:sz w:val="24"/>
          <w:szCs w:val="24"/>
        </w:rPr>
        <w:tab/>
      </w:r>
      <w:r w:rsidR="009F597E" w:rsidRPr="00457A2E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proofErr w:type="spellStart"/>
      <w:r w:rsidR="009F597E" w:rsidRPr="00457A2E">
        <w:rPr>
          <w:rFonts w:ascii="Times New Roman" w:hAnsi="Times New Roman" w:cs="Times New Roman"/>
          <w:sz w:val="24"/>
          <w:szCs w:val="24"/>
        </w:rPr>
        <w:t>starost</w:t>
      </w:r>
      <w:r w:rsidR="004006C9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9F597E" w:rsidRPr="00457A2E">
        <w:rPr>
          <w:rFonts w:ascii="Times New Roman" w:hAnsi="Times New Roman" w:cs="Times New Roman"/>
          <w:sz w:val="24"/>
          <w:szCs w:val="24"/>
        </w:rPr>
        <w:t xml:space="preserve"> </w:t>
      </w:r>
      <w:r w:rsidR="004006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3373C4" w14:textId="77777777" w:rsidR="009F597E" w:rsidRPr="00457A2E" w:rsidRDefault="009F597E" w:rsidP="0044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F6C560" w14:textId="77777777" w:rsidR="009F597E" w:rsidRPr="00457A2E" w:rsidRDefault="009F597E" w:rsidP="0044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FEDC19" w14:textId="180DFCB3" w:rsidR="009F597E" w:rsidRPr="00457A2E" w:rsidRDefault="009F597E" w:rsidP="0044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A2E">
        <w:rPr>
          <w:rFonts w:ascii="Times New Roman" w:hAnsi="Times New Roman" w:cs="Times New Roman"/>
          <w:sz w:val="24"/>
          <w:szCs w:val="24"/>
        </w:rPr>
        <w:t xml:space="preserve">Obec </w:t>
      </w:r>
      <w:r w:rsidR="00DE7938">
        <w:rPr>
          <w:rFonts w:ascii="Times New Roman" w:hAnsi="Times New Roman" w:cs="Times New Roman"/>
          <w:sz w:val="24"/>
          <w:szCs w:val="24"/>
        </w:rPr>
        <w:t xml:space="preserve">Jasenov   </w:t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  <w:t xml:space="preserve"> Obec </w:t>
      </w:r>
      <w:r w:rsidR="00DE7938">
        <w:rPr>
          <w:rFonts w:ascii="Times New Roman" w:hAnsi="Times New Roman" w:cs="Times New Roman"/>
          <w:sz w:val="24"/>
          <w:szCs w:val="24"/>
        </w:rPr>
        <w:t>Topoľovka</w:t>
      </w:r>
      <w:r w:rsidRPr="00457A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1C97B8" w14:textId="77777777" w:rsidR="009F597E" w:rsidRPr="00457A2E" w:rsidRDefault="009F597E" w:rsidP="0044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F51ED9" w14:textId="77777777" w:rsidR="009F597E" w:rsidRPr="00457A2E" w:rsidRDefault="009F597E" w:rsidP="0044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AD3CBB" w14:textId="77777777" w:rsidR="009F597E" w:rsidRPr="00457A2E" w:rsidRDefault="009F597E" w:rsidP="0044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FFB0DF" w14:textId="77777777" w:rsidR="009F597E" w:rsidRPr="00457A2E" w:rsidRDefault="009F597E" w:rsidP="0044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A2E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 </w:t>
      </w:r>
      <w:r w:rsidRPr="00457A2E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457A2E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</w:t>
      </w:r>
    </w:p>
    <w:p w14:paraId="533113CE" w14:textId="3A049488" w:rsidR="009F597E" w:rsidRPr="00457A2E" w:rsidRDefault="009F597E" w:rsidP="0044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A2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DE7938">
        <w:rPr>
          <w:rFonts w:ascii="Times New Roman" w:hAnsi="Times New Roman" w:cs="Times New Roman"/>
          <w:sz w:val="24"/>
          <w:szCs w:val="24"/>
        </w:rPr>
        <w:t xml:space="preserve">Ing. Lucia </w:t>
      </w:r>
      <w:proofErr w:type="spellStart"/>
      <w:r w:rsidR="00DE7938">
        <w:rPr>
          <w:rFonts w:ascii="Times New Roman" w:hAnsi="Times New Roman" w:cs="Times New Roman"/>
          <w:sz w:val="24"/>
          <w:szCs w:val="24"/>
        </w:rPr>
        <w:t>Sukeľová</w:t>
      </w:r>
      <w:proofErr w:type="spellEnd"/>
      <w:r w:rsidR="00DE793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="008B51A4"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="00DE7938">
        <w:rPr>
          <w:rFonts w:ascii="Times New Roman" w:hAnsi="Times New Roman" w:cs="Times New Roman"/>
          <w:sz w:val="24"/>
          <w:szCs w:val="24"/>
        </w:rPr>
        <w:t xml:space="preserve">Ing. Štefan </w:t>
      </w:r>
      <w:proofErr w:type="spellStart"/>
      <w:r w:rsidR="00DE7938">
        <w:rPr>
          <w:rFonts w:ascii="Times New Roman" w:hAnsi="Times New Roman" w:cs="Times New Roman"/>
          <w:sz w:val="24"/>
          <w:szCs w:val="24"/>
        </w:rPr>
        <w:t>Ladičkovský</w:t>
      </w:r>
      <w:proofErr w:type="spellEnd"/>
    </w:p>
    <w:p w14:paraId="1CD1B9E7" w14:textId="44C35B87" w:rsidR="009F597E" w:rsidRDefault="009F597E" w:rsidP="0044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A2E">
        <w:rPr>
          <w:rFonts w:ascii="Times New Roman" w:hAnsi="Times New Roman" w:cs="Times New Roman"/>
          <w:sz w:val="24"/>
          <w:szCs w:val="24"/>
        </w:rPr>
        <w:tab/>
      </w:r>
      <w:r w:rsidR="00DE7938">
        <w:rPr>
          <w:rFonts w:ascii="Times New Roman" w:hAnsi="Times New Roman" w:cs="Times New Roman"/>
          <w:sz w:val="24"/>
          <w:szCs w:val="24"/>
        </w:rPr>
        <w:t xml:space="preserve">     </w:t>
      </w:r>
      <w:r w:rsidRPr="00457A2E">
        <w:rPr>
          <w:rFonts w:ascii="Times New Roman" w:hAnsi="Times New Roman" w:cs="Times New Roman"/>
          <w:sz w:val="24"/>
          <w:szCs w:val="24"/>
        </w:rPr>
        <w:t xml:space="preserve">     starost</w:t>
      </w:r>
      <w:r w:rsidR="002E7473">
        <w:rPr>
          <w:rFonts w:ascii="Times New Roman" w:hAnsi="Times New Roman" w:cs="Times New Roman"/>
          <w:sz w:val="24"/>
          <w:szCs w:val="24"/>
        </w:rPr>
        <w:t>k</w:t>
      </w:r>
      <w:r w:rsidRPr="00457A2E">
        <w:rPr>
          <w:rFonts w:ascii="Times New Roman" w:hAnsi="Times New Roman" w:cs="Times New Roman"/>
          <w:sz w:val="24"/>
          <w:szCs w:val="24"/>
        </w:rPr>
        <w:t xml:space="preserve">a  </w:t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DE7938">
        <w:rPr>
          <w:rFonts w:ascii="Times New Roman" w:hAnsi="Times New Roman" w:cs="Times New Roman"/>
          <w:sz w:val="24"/>
          <w:szCs w:val="24"/>
        </w:rPr>
        <w:t xml:space="preserve">   </w:t>
      </w:r>
      <w:r w:rsidRPr="00457A2E">
        <w:rPr>
          <w:rFonts w:ascii="Times New Roman" w:hAnsi="Times New Roman" w:cs="Times New Roman"/>
          <w:sz w:val="24"/>
          <w:szCs w:val="24"/>
        </w:rPr>
        <w:t xml:space="preserve">  starosta </w:t>
      </w:r>
    </w:p>
    <w:p w14:paraId="79DAF982" w14:textId="77777777" w:rsidR="00DE7938" w:rsidRDefault="00DE7938" w:rsidP="0044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A2DAA0" w14:textId="77777777" w:rsidR="00DE7938" w:rsidRDefault="00DE7938" w:rsidP="0044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4C2B0F" w14:textId="501EE5AE" w:rsidR="00DE7938" w:rsidRPr="00457A2E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A2E">
        <w:rPr>
          <w:rFonts w:ascii="Times New Roman" w:hAnsi="Times New Roman" w:cs="Times New Roman"/>
          <w:sz w:val="24"/>
          <w:szCs w:val="24"/>
        </w:rPr>
        <w:t xml:space="preserve">Obec </w:t>
      </w:r>
      <w:r>
        <w:rPr>
          <w:rFonts w:ascii="Times New Roman" w:hAnsi="Times New Roman" w:cs="Times New Roman"/>
          <w:sz w:val="24"/>
          <w:szCs w:val="24"/>
        </w:rPr>
        <w:t>Lackovce</w:t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  <w:t xml:space="preserve"> Obec </w:t>
      </w:r>
      <w:r>
        <w:rPr>
          <w:rFonts w:ascii="Times New Roman" w:hAnsi="Times New Roman" w:cs="Times New Roman"/>
          <w:sz w:val="24"/>
          <w:szCs w:val="24"/>
        </w:rPr>
        <w:t>Kochanovce</w:t>
      </w:r>
    </w:p>
    <w:p w14:paraId="181CB2BF" w14:textId="77777777" w:rsidR="00DE7938" w:rsidRPr="00457A2E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020A21" w14:textId="77777777" w:rsidR="00DE7938" w:rsidRPr="00457A2E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4B4512" w14:textId="77777777" w:rsidR="00DE7938" w:rsidRPr="00457A2E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A5760B" w14:textId="77777777" w:rsidR="00DE7938" w:rsidRPr="00457A2E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A2E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 </w:t>
      </w:r>
      <w:r w:rsidRPr="00457A2E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457A2E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</w:t>
      </w:r>
    </w:p>
    <w:p w14:paraId="11AE47CF" w14:textId="3E1434F2" w:rsidR="00DE7938" w:rsidRPr="00457A2E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A2E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Ing. Ľubica </w:t>
      </w:r>
      <w:proofErr w:type="spellStart"/>
      <w:r>
        <w:rPr>
          <w:rFonts w:ascii="Times New Roman" w:hAnsi="Times New Roman" w:cs="Times New Roman"/>
          <w:sz w:val="24"/>
          <w:szCs w:val="24"/>
        </w:rPr>
        <w:t>Hofericová</w:t>
      </w:r>
      <w:proofErr w:type="spellEnd"/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Katarína </w:t>
      </w:r>
      <w:proofErr w:type="spellStart"/>
      <w:r>
        <w:rPr>
          <w:rFonts w:ascii="Times New Roman" w:hAnsi="Times New Roman" w:cs="Times New Roman"/>
          <w:sz w:val="24"/>
          <w:szCs w:val="24"/>
        </w:rPr>
        <w:t>Lászlóová</w:t>
      </w:r>
      <w:proofErr w:type="spellEnd"/>
    </w:p>
    <w:p w14:paraId="6605926F" w14:textId="23BEB20F" w:rsidR="00DE7938" w:rsidRPr="00457A2E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A2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457A2E">
        <w:rPr>
          <w:rFonts w:ascii="Times New Roman" w:hAnsi="Times New Roman" w:cs="Times New Roman"/>
          <w:sz w:val="24"/>
          <w:szCs w:val="24"/>
        </w:rPr>
        <w:t xml:space="preserve"> starost</w:t>
      </w:r>
      <w:r w:rsidR="002E7473">
        <w:rPr>
          <w:rFonts w:ascii="Times New Roman" w:hAnsi="Times New Roman" w:cs="Times New Roman"/>
          <w:sz w:val="24"/>
          <w:szCs w:val="24"/>
        </w:rPr>
        <w:t>k</w:t>
      </w:r>
      <w:r w:rsidRPr="00457A2E">
        <w:rPr>
          <w:rFonts w:ascii="Times New Roman" w:hAnsi="Times New Roman" w:cs="Times New Roman"/>
          <w:sz w:val="24"/>
          <w:szCs w:val="24"/>
        </w:rPr>
        <w:t xml:space="preserve">a  </w:t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57A2E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457A2E">
        <w:rPr>
          <w:rFonts w:ascii="Times New Roman" w:hAnsi="Times New Roman" w:cs="Times New Roman"/>
          <w:sz w:val="24"/>
          <w:szCs w:val="24"/>
        </w:rPr>
        <w:t>starost</w:t>
      </w:r>
      <w:r w:rsidR="002E7473">
        <w:rPr>
          <w:rFonts w:ascii="Times New Roman" w:hAnsi="Times New Roman" w:cs="Times New Roman"/>
          <w:sz w:val="24"/>
          <w:szCs w:val="24"/>
        </w:rPr>
        <w:t>k</w:t>
      </w:r>
      <w:r w:rsidRPr="00457A2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457A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CF9C0A" w14:textId="77777777" w:rsidR="00DE7938" w:rsidRPr="00457A2E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AA0344" w14:textId="77777777" w:rsidR="00DE7938" w:rsidRDefault="00DE7938" w:rsidP="0044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A2252A" w14:textId="77777777" w:rsidR="00DE7938" w:rsidRDefault="00DE7938" w:rsidP="0044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78AE13" w14:textId="77777777" w:rsidR="00DE7938" w:rsidRDefault="00DE7938" w:rsidP="0044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011862" w14:textId="5B30F1A6" w:rsidR="00DE7938" w:rsidRPr="00457A2E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A2E">
        <w:rPr>
          <w:rFonts w:ascii="Times New Roman" w:hAnsi="Times New Roman" w:cs="Times New Roman"/>
          <w:sz w:val="24"/>
          <w:szCs w:val="24"/>
        </w:rPr>
        <w:t xml:space="preserve">Obec </w:t>
      </w:r>
      <w:proofErr w:type="spellStart"/>
      <w:r>
        <w:rPr>
          <w:rFonts w:ascii="Times New Roman" w:hAnsi="Times New Roman" w:cs="Times New Roman"/>
          <w:sz w:val="24"/>
          <w:szCs w:val="24"/>
        </w:rPr>
        <w:t>Hažin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nad Cirochou</w:t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  <w:t xml:space="preserve"> Obec </w:t>
      </w:r>
      <w:r>
        <w:rPr>
          <w:rFonts w:ascii="Times New Roman" w:hAnsi="Times New Roman" w:cs="Times New Roman"/>
          <w:sz w:val="24"/>
          <w:szCs w:val="24"/>
        </w:rPr>
        <w:t>Ptičie</w:t>
      </w:r>
      <w:r w:rsidRPr="00457A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115CDE" w14:textId="77777777" w:rsidR="00DE7938" w:rsidRPr="00457A2E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246E64" w14:textId="77777777" w:rsidR="00DE7938" w:rsidRPr="00457A2E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ABBF94" w14:textId="77777777" w:rsidR="00DE7938" w:rsidRPr="00457A2E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E17506" w14:textId="77777777" w:rsidR="00DE7938" w:rsidRPr="00457A2E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A2E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 </w:t>
      </w:r>
      <w:r w:rsidRPr="00457A2E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457A2E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</w:t>
      </w:r>
    </w:p>
    <w:p w14:paraId="06531C02" w14:textId="0FBF18A1" w:rsidR="00DE7938" w:rsidRPr="00457A2E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A2E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JUDr. Július Buček</w:t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Martin </w:t>
      </w:r>
      <w:proofErr w:type="spellStart"/>
      <w:r>
        <w:rPr>
          <w:rFonts w:ascii="Times New Roman" w:hAnsi="Times New Roman" w:cs="Times New Roman"/>
          <w:sz w:val="24"/>
          <w:szCs w:val="24"/>
        </w:rPr>
        <w:t>Dzemian</w:t>
      </w:r>
      <w:proofErr w:type="spellEnd"/>
    </w:p>
    <w:p w14:paraId="3D662E60" w14:textId="7AD40A7A" w:rsidR="00DE7938" w:rsidRPr="00457A2E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  <w:t xml:space="preserve">  starosta  </w:t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proofErr w:type="spellStart"/>
      <w:r w:rsidRPr="00457A2E">
        <w:rPr>
          <w:rFonts w:ascii="Times New Roman" w:hAnsi="Times New Roman" w:cs="Times New Roman"/>
          <w:sz w:val="24"/>
          <w:szCs w:val="24"/>
        </w:rPr>
        <w:t>starosta</w:t>
      </w:r>
      <w:proofErr w:type="spellEnd"/>
      <w:r w:rsidRPr="00457A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0DF4D1" w14:textId="77777777" w:rsidR="00DE7938" w:rsidRPr="00457A2E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BAE572" w14:textId="77777777" w:rsidR="00DE7938" w:rsidRDefault="00DE7938" w:rsidP="0044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75A487" w14:textId="77777777" w:rsidR="00DE7938" w:rsidRDefault="00DE7938" w:rsidP="0044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35CE80" w14:textId="77777777" w:rsidR="00DE7938" w:rsidRDefault="00DE7938" w:rsidP="0044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59854E" w14:textId="58C0CF40" w:rsidR="00DE7938" w:rsidRPr="00457A2E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A2E">
        <w:rPr>
          <w:rFonts w:ascii="Times New Roman" w:hAnsi="Times New Roman" w:cs="Times New Roman"/>
          <w:sz w:val="24"/>
          <w:szCs w:val="24"/>
        </w:rPr>
        <w:t xml:space="preserve">Obec </w:t>
      </w:r>
      <w:r>
        <w:rPr>
          <w:rFonts w:ascii="Times New Roman" w:hAnsi="Times New Roman" w:cs="Times New Roman"/>
          <w:sz w:val="24"/>
          <w:szCs w:val="24"/>
        </w:rPr>
        <w:t>Brestov</w:t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  <w:t xml:space="preserve"> Obec </w:t>
      </w:r>
      <w:r>
        <w:rPr>
          <w:rFonts w:ascii="Times New Roman" w:hAnsi="Times New Roman" w:cs="Times New Roman"/>
          <w:sz w:val="24"/>
          <w:szCs w:val="24"/>
        </w:rPr>
        <w:t>Chlmec</w:t>
      </w:r>
      <w:r w:rsidRPr="00457A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5BC7B1" w14:textId="77777777" w:rsidR="00DE7938" w:rsidRPr="00457A2E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08C0A5" w14:textId="77777777" w:rsidR="00DE7938" w:rsidRPr="00457A2E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D350C9" w14:textId="77777777" w:rsidR="00DE7938" w:rsidRPr="00457A2E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CEF680" w14:textId="77777777" w:rsidR="00DE7938" w:rsidRPr="00457A2E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A2E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 </w:t>
      </w:r>
      <w:r w:rsidRPr="00457A2E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457A2E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</w:t>
      </w:r>
    </w:p>
    <w:p w14:paraId="3AD37147" w14:textId="19B8BAC7" w:rsidR="00DE7938" w:rsidRPr="00457A2E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A2E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Ľudmila Nováková</w:t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="00713A04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Cyril </w:t>
      </w:r>
      <w:proofErr w:type="spellStart"/>
      <w:r>
        <w:rPr>
          <w:rFonts w:ascii="Times New Roman" w:hAnsi="Times New Roman" w:cs="Times New Roman"/>
          <w:sz w:val="24"/>
          <w:szCs w:val="24"/>
        </w:rPr>
        <w:t>Hirjak</w:t>
      </w:r>
      <w:proofErr w:type="spellEnd"/>
    </w:p>
    <w:p w14:paraId="5CAD9665" w14:textId="65C1B008" w:rsidR="00DE7938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A2E">
        <w:rPr>
          <w:rFonts w:ascii="Times New Roman" w:hAnsi="Times New Roman" w:cs="Times New Roman"/>
          <w:sz w:val="24"/>
          <w:szCs w:val="24"/>
        </w:rPr>
        <w:tab/>
      </w:r>
      <w:r w:rsidR="00713A04">
        <w:rPr>
          <w:rFonts w:ascii="Times New Roman" w:hAnsi="Times New Roman" w:cs="Times New Roman"/>
          <w:sz w:val="24"/>
          <w:szCs w:val="24"/>
        </w:rPr>
        <w:t xml:space="preserve">     </w:t>
      </w:r>
      <w:r w:rsidRPr="00457A2E">
        <w:rPr>
          <w:rFonts w:ascii="Times New Roman" w:hAnsi="Times New Roman" w:cs="Times New Roman"/>
          <w:sz w:val="24"/>
          <w:szCs w:val="24"/>
        </w:rPr>
        <w:t xml:space="preserve">    starost</w:t>
      </w:r>
      <w:r w:rsidR="002E7473">
        <w:rPr>
          <w:rFonts w:ascii="Times New Roman" w:hAnsi="Times New Roman" w:cs="Times New Roman"/>
          <w:sz w:val="24"/>
          <w:szCs w:val="24"/>
        </w:rPr>
        <w:t>k</w:t>
      </w:r>
      <w:r w:rsidRPr="00457A2E">
        <w:rPr>
          <w:rFonts w:ascii="Times New Roman" w:hAnsi="Times New Roman" w:cs="Times New Roman"/>
          <w:sz w:val="24"/>
          <w:szCs w:val="24"/>
        </w:rPr>
        <w:t xml:space="preserve">a  </w:t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713A04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57A2E">
        <w:rPr>
          <w:rFonts w:ascii="Times New Roman" w:hAnsi="Times New Roman" w:cs="Times New Roman"/>
          <w:sz w:val="24"/>
          <w:szCs w:val="24"/>
        </w:rPr>
        <w:t xml:space="preserve">   starosta </w:t>
      </w:r>
    </w:p>
    <w:p w14:paraId="32BBBE41" w14:textId="77777777" w:rsidR="00DE7938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7E8D91" w14:textId="77777777" w:rsidR="00DE7938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B92021" w14:textId="10C71F4A" w:rsidR="00DE7938" w:rsidRPr="00457A2E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A2E">
        <w:rPr>
          <w:rFonts w:ascii="Times New Roman" w:hAnsi="Times New Roman" w:cs="Times New Roman"/>
          <w:sz w:val="24"/>
          <w:szCs w:val="24"/>
        </w:rPr>
        <w:lastRenderedPageBreak/>
        <w:t xml:space="preserve">Obec </w:t>
      </w:r>
      <w:r w:rsidR="00713A04">
        <w:rPr>
          <w:rFonts w:ascii="Times New Roman" w:hAnsi="Times New Roman" w:cs="Times New Roman"/>
          <w:sz w:val="24"/>
          <w:szCs w:val="24"/>
        </w:rPr>
        <w:t>Myslina</w:t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  <w:t xml:space="preserve"> Obec </w:t>
      </w:r>
      <w:r w:rsidR="00713A04">
        <w:rPr>
          <w:rFonts w:ascii="Times New Roman" w:hAnsi="Times New Roman" w:cs="Times New Roman"/>
          <w:sz w:val="24"/>
          <w:szCs w:val="24"/>
        </w:rPr>
        <w:t>Slovenská Volová</w:t>
      </w:r>
      <w:r w:rsidRPr="00457A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1283F4" w14:textId="77777777" w:rsidR="00DE7938" w:rsidRPr="00457A2E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5D0C1E" w14:textId="77777777" w:rsidR="00DE7938" w:rsidRPr="00457A2E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A6CAFE" w14:textId="77777777" w:rsidR="00DE7938" w:rsidRPr="00457A2E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C641EC" w14:textId="77777777" w:rsidR="00DE7938" w:rsidRPr="00457A2E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A2E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 </w:t>
      </w:r>
      <w:r w:rsidRPr="00457A2E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457A2E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</w:t>
      </w:r>
    </w:p>
    <w:p w14:paraId="18DBD7CC" w14:textId="398960AF" w:rsidR="00DE7938" w:rsidRPr="00457A2E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A2E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713A04">
        <w:rPr>
          <w:rFonts w:ascii="Times New Roman" w:hAnsi="Times New Roman" w:cs="Times New Roman"/>
          <w:sz w:val="24"/>
          <w:szCs w:val="24"/>
        </w:rPr>
        <w:t xml:space="preserve">Helena </w:t>
      </w:r>
      <w:proofErr w:type="spellStart"/>
      <w:r w:rsidR="00713A04">
        <w:rPr>
          <w:rFonts w:ascii="Times New Roman" w:hAnsi="Times New Roman" w:cs="Times New Roman"/>
          <w:sz w:val="24"/>
          <w:szCs w:val="24"/>
        </w:rPr>
        <w:t>Podolinská</w:t>
      </w:r>
      <w:proofErr w:type="spellEnd"/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="00713A04">
        <w:rPr>
          <w:rFonts w:ascii="Times New Roman" w:hAnsi="Times New Roman" w:cs="Times New Roman"/>
          <w:sz w:val="24"/>
          <w:szCs w:val="24"/>
        </w:rPr>
        <w:t xml:space="preserve">            Pavol </w:t>
      </w:r>
      <w:proofErr w:type="spellStart"/>
      <w:r w:rsidR="00713A04">
        <w:rPr>
          <w:rFonts w:ascii="Times New Roman" w:hAnsi="Times New Roman" w:cs="Times New Roman"/>
          <w:sz w:val="24"/>
          <w:szCs w:val="24"/>
        </w:rPr>
        <w:t>Šimurda</w:t>
      </w:r>
      <w:proofErr w:type="spellEnd"/>
    </w:p>
    <w:p w14:paraId="44F27783" w14:textId="51E957EF" w:rsidR="00DE7938" w:rsidRPr="00457A2E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  <w:t xml:space="preserve"> starost</w:t>
      </w:r>
      <w:r w:rsidR="002E7473">
        <w:rPr>
          <w:rFonts w:ascii="Times New Roman" w:hAnsi="Times New Roman" w:cs="Times New Roman"/>
          <w:sz w:val="24"/>
          <w:szCs w:val="24"/>
        </w:rPr>
        <w:t>k</w:t>
      </w:r>
      <w:r w:rsidRPr="00457A2E">
        <w:rPr>
          <w:rFonts w:ascii="Times New Roman" w:hAnsi="Times New Roman" w:cs="Times New Roman"/>
          <w:sz w:val="24"/>
          <w:szCs w:val="24"/>
        </w:rPr>
        <w:t xml:space="preserve">a  </w:t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  <w:t xml:space="preserve">      starosta </w:t>
      </w:r>
    </w:p>
    <w:p w14:paraId="24DFC498" w14:textId="77777777" w:rsidR="00DE7938" w:rsidRPr="00457A2E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85B331" w14:textId="77777777" w:rsidR="00DE7938" w:rsidRPr="00457A2E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09D83A" w14:textId="77777777" w:rsidR="00DE7938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382C94" w14:textId="77777777" w:rsidR="00DE7938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12F212" w14:textId="77777777" w:rsidR="00DE7938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B40629" w14:textId="25A2AC68" w:rsidR="00DE7938" w:rsidRPr="00457A2E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A2E">
        <w:rPr>
          <w:rFonts w:ascii="Times New Roman" w:hAnsi="Times New Roman" w:cs="Times New Roman"/>
          <w:sz w:val="24"/>
          <w:szCs w:val="24"/>
        </w:rPr>
        <w:t xml:space="preserve">Obec </w:t>
      </w:r>
      <w:r w:rsidR="00713A04">
        <w:rPr>
          <w:rFonts w:ascii="Times New Roman" w:hAnsi="Times New Roman" w:cs="Times New Roman"/>
          <w:sz w:val="24"/>
          <w:szCs w:val="24"/>
        </w:rPr>
        <w:t>Závadka</w:t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  <w:t xml:space="preserve"> Obec </w:t>
      </w:r>
      <w:r w:rsidR="00713A04">
        <w:rPr>
          <w:rFonts w:ascii="Times New Roman" w:hAnsi="Times New Roman" w:cs="Times New Roman"/>
          <w:sz w:val="24"/>
          <w:szCs w:val="24"/>
        </w:rPr>
        <w:t>Kamienka</w:t>
      </w:r>
      <w:r w:rsidRPr="00457A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5D1641" w14:textId="77777777" w:rsidR="00DE7938" w:rsidRPr="00457A2E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2BA0C5" w14:textId="77777777" w:rsidR="00DE7938" w:rsidRPr="00457A2E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C3614A" w14:textId="77777777" w:rsidR="00DE7938" w:rsidRPr="00457A2E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77FE72" w14:textId="77777777" w:rsidR="00DE7938" w:rsidRPr="00457A2E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A2E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 </w:t>
      </w:r>
      <w:r w:rsidRPr="00457A2E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457A2E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</w:t>
      </w:r>
    </w:p>
    <w:p w14:paraId="4169157C" w14:textId="225642CE" w:rsidR="00DE7938" w:rsidRPr="00457A2E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A2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13A04">
        <w:rPr>
          <w:rFonts w:ascii="Times New Roman" w:hAnsi="Times New Roman" w:cs="Times New Roman"/>
          <w:sz w:val="24"/>
          <w:szCs w:val="24"/>
        </w:rPr>
        <w:t xml:space="preserve">Renáta </w:t>
      </w:r>
      <w:proofErr w:type="spellStart"/>
      <w:r w:rsidR="00713A04">
        <w:rPr>
          <w:rFonts w:ascii="Times New Roman" w:hAnsi="Times New Roman" w:cs="Times New Roman"/>
          <w:sz w:val="24"/>
          <w:szCs w:val="24"/>
        </w:rPr>
        <w:t>Bešaková</w:t>
      </w:r>
      <w:proofErr w:type="spellEnd"/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="00713A04">
        <w:rPr>
          <w:rFonts w:ascii="Times New Roman" w:hAnsi="Times New Roman" w:cs="Times New Roman"/>
          <w:sz w:val="24"/>
          <w:szCs w:val="24"/>
        </w:rPr>
        <w:t xml:space="preserve">Ing. </w:t>
      </w:r>
      <w:proofErr w:type="spellStart"/>
      <w:r w:rsidR="00713A04">
        <w:rPr>
          <w:rFonts w:ascii="Times New Roman" w:hAnsi="Times New Roman" w:cs="Times New Roman"/>
          <w:sz w:val="24"/>
          <w:szCs w:val="24"/>
        </w:rPr>
        <w:t>Benjamin</w:t>
      </w:r>
      <w:proofErr w:type="spellEnd"/>
      <w:r w:rsidR="00713A04">
        <w:rPr>
          <w:rFonts w:ascii="Times New Roman" w:hAnsi="Times New Roman" w:cs="Times New Roman"/>
          <w:sz w:val="24"/>
          <w:szCs w:val="24"/>
        </w:rPr>
        <w:t xml:space="preserve"> Blaha</w:t>
      </w:r>
    </w:p>
    <w:p w14:paraId="776A071E" w14:textId="202EB6A0" w:rsidR="00DE7938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A2E">
        <w:rPr>
          <w:rFonts w:ascii="Times New Roman" w:hAnsi="Times New Roman" w:cs="Times New Roman"/>
          <w:sz w:val="24"/>
          <w:szCs w:val="24"/>
        </w:rPr>
        <w:tab/>
      </w:r>
      <w:r w:rsidR="00713A04">
        <w:rPr>
          <w:rFonts w:ascii="Times New Roman" w:hAnsi="Times New Roman" w:cs="Times New Roman"/>
          <w:sz w:val="24"/>
          <w:szCs w:val="24"/>
        </w:rPr>
        <w:t xml:space="preserve">    </w:t>
      </w:r>
      <w:r w:rsidRPr="00457A2E">
        <w:rPr>
          <w:rFonts w:ascii="Times New Roman" w:hAnsi="Times New Roman" w:cs="Times New Roman"/>
          <w:sz w:val="24"/>
          <w:szCs w:val="24"/>
        </w:rPr>
        <w:t xml:space="preserve">     starost</w:t>
      </w:r>
      <w:r w:rsidR="002E7473">
        <w:rPr>
          <w:rFonts w:ascii="Times New Roman" w:hAnsi="Times New Roman" w:cs="Times New Roman"/>
          <w:sz w:val="24"/>
          <w:szCs w:val="24"/>
        </w:rPr>
        <w:t>k</w:t>
      </w:r>
      <w:r w:rsidRPr="00457A2E">
        <w:rPr>
          <w:rFonts w:ascii="Times New Roman" w:hAnsi="Times New Roman" w:cs="Times New Roman"/>
          <w:sz w:val="24"/>
          <w:szCs w:val="24"/>
        </w:rPr>
        <w:t xml:space="preserve">a  </w:t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713A04">
        <w:rPr>
          <w:rFonts w:ascii="Times New Roman" w:hAnsi="Times New Roman" w:cs="Times New Roman"/>
          <w:sz w:val="24"/>
          <w:szCs w:val="24"/>
        </w:rPr>
        <w:t xml:space="preserve">   </w:t>
      </w:r>
      <w:r w:rsidRPr="00457A2E">
        <w:rPr>
          <w:rFonts w:ascii="Times New Roman" w:hAnsi="Times New Roman" w:cs="Times New Roman"/>
          <w:sz w:val="24"/>
          <w:szCs w:val="24"/>
        </w:rPr>
        <w:t xml:space="preserve">    starosta </w:t>
      </w:r>
    </w:p>
    <w:p w14:paraId="25C1D2B9" w14:textId="77777777" w:rsidR="00713A04" w:rsidRDefault="00713A04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BDB6FC" w14:textId="77777777" w:rsidR="00713A04" w:rsidRDefault="00713A04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52D6D6" w14:textId="6FD398FB" w:rsidR="00713A04" w:rsidRPr="00457A2E" w:rsidRDefault="00713A04" w:rsidP="00713A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A2E">
        <w:rPr>
          <w:rFonts w:ascii="Times New Roman" w:hAnsi="Times New Roman" w:cs="Times New Roman"/>
          <w:sz w:val="24"/>
          <w:szCs w:val="24"/>
        </w:rPr>
        <w:t xml:space="preserve">Obec </w:t>
      </w:r>
      <w:r>
        <w:rPr>
          <w:rFonts w:ascii="Times New Roman" w:hAnsi="Times New Roman" w:cs="Times New Roman"/>
          <w:sz w:val="24"/>
          <w:szCs w:val="24"/>
        </w:rPr>
        <w:t>Veľopolie</w:t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  <w:t xml:space="preserve"> Obec </w:t>
      </w:r>
      <w:r>
        <w:rPr>
          <w:rFonts w:ascii="Times New Roman" w:hAnsi="Times New Roman" w:cs="Times New Roman"/>
          <w:sz w:val="24"/>
          <w:szCs w:val="24"/>
        </w:rPr>
        <w:t>Porúbka</w:t>
      </w:r>
      <w:r w:rsidRPr="00457A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08C5D4" w14:textId="77777777" w:rsidR="00713A04" w:rsidRPr="00457A2E" w:rsidRDefault="00713A04" w:rsidP="00713A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9A3A0C" w14:textId="77777777" w:rsidR="00713A04" w:rsidRPr="00457A2E" w:rsidRDefault="00713A04" w:rsidP="00713A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B1A4A4" w14:textId="77777777" w:rsidR="00713A04" w:rsidRPr="00457A2E" w:rsidRDefault="00713A04" w:rsidP="00713A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060FF3" w14:textId="77777777" w:rsidR="00713A04" w:rsidRPr="00457A2E" w:rsidRDefault="00713A04" w:rsidP="00713A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A2E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 </w:t>
      </w:r>
      <w:r w:rsidRPr="00457A2E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457A2E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</w:t>
      </w:r>
    </w:p>
    <w:p w14:paraId="629EDE74" w14:textId="6E9825A9" w:rsidR="00713A04" w:rsidRPr="00457A2E" w:rsidRDefault="00713A04" w:rsidP="00713A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A2E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Ing. Valéria </w:t>
      </w:r>
      <w:proofErr w:type="spellStart"/>
      <w:r>
        <w:rPr>
          <w:rFonts w:ascii="Times New Roman" w:hAnsi="Times New Roman" w:cs="Times New Roman"/>
          <w:sz w:val="24"/>
          <w:szCs w:val="24"/>
        </w:rPr>
        <w:t>Klapáčová</w:t>
      </w:r>
      <w:proofErr w:type="spellEnd"/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Ing. Andrea Raková</w:t>
      </w:r>
    </w:p>
    <w:p w14:paraId="03C8E7AE" w14:textId="77E439F0" w:rsidR="00713A04" w:rsidRPr="00457A2E" w:rsidRDefault="00713A04" w:rsidP="00713A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57A2E">
        <w:rPr>
          <w:rFonts w:ascii="Times New Roman" w:hAnsi="Times New Roman" w:cs="Times New Roman"/>
          <w:sz w:val="24"/>
          <w:szCs w:val="24"/>
        </w:rPr>
        <w:t xml:space="preserve">     starost</w:t>
      </w:r>
      <w:r w:rsidR="002E7473">
        <w:rPr>
          <w:rFonts w:ascii="Times New Roman" w:hAnsi="Times New Roman" w:cs="Times New Roman"/>
          <w:sz w:val="24"/>
          <w:szCs w:val="24"/>
        </w:rPr>
        <w:t>k</w:t>
      </w:r>
      <w:r w:rsidRPr="00457A2E">
        <w:rPr>
          <w:rFonts w:ascii="Times New Roman" w:hAnsi="Times New Roman" w:cs="Times New Roman"/>
          <w:sz w:val="24"/>
          <w:szCs w:val="24"/>
        </w:rPr>
        <w:t xml:space="preserve">a  </w:t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457A2E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457A2E">
        <w:rPr>
          <w:rFonts w:ascii="Times New Roman" w:hAnsi="Times New Roman" w:cs="Times New Roman"/>
          <w:sz w:val="24"/>
          <w:szCs w:val="24"/>
        </w:rPr>
        <w:t>starost</w:t>
      </w:r>
      <w:r w:rsidR="002E7473">
        <w:rPr>
          <w:rFonts w:ascii="Times New Roman" w:hAnsi="Times New Roman" w:cs="Times New Roman"/>
          <w:sz w:val="24"/>
          <w:szCs w:val="24"/>
        </w:rPr>
        <w:t>k</w:t>
      </w:r>
      <w:r w:rsidRPr="00457A2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457A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6CA207" w14:textId="77777777" w:rsidR="00713A04" w:rsidRPr="00457A2E" w:rsidRDefault="00713A04" w:rsidP="00713A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21A8BA" w14:textId="77777777" w:rsidR="00713A04" w:rsidRDefault="00713A04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90B9A3" w14:textId="77777777" w:rsidR="00713A04" w:rsidRDefault="00713A04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2E8CE9" w14:textId="77777777" w:rsidR="00713A04" w:rsidRDefault="00713A04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3F5B44" w14:textId="5703E41F" w:rsidR="00713A04" w:rsidRPr="00457A2E" w:rsidRDefault="00713A04" w:rsidP="00713A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A2E">
        <w:rPr>
          <w:rFonts w:ascii="Times New Roman" w:hAnsi="Times New Roman" w:cs="Times New Roman"/>
          <w:sz w:val="24"/>
          <w:szCs w:val="24"/>
        </w:rPr>
        <w:t xml:space="preserve">Obec </w:t>
      </w:r>
      <w:r>
        <w:rPr>
          <w:rFonts w:ascii="Times New Roman" w:hAnsi="Times New Roman" w:cs="Times New Roman"/>
          <w:sz w:val="24"/>
          <w:szCs w:val="24"/>
        </w:rPr>
        <w:t>Gruzovce</w:t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14:paraId="379D157F" w14:textId="77777777" w:rsidR="00713A04" w:rsidRPr="00457A2E" w:rsidRDefault="00713A04" w:rsidP="00713A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4E8227" w14:textId="77777777" w:rsidR="00713A04" w:rsidRPr="00457A2E" w:rsidRDefault="00713A04" w:rsidP="00713A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E3E3E9" w14:textId="77777777" w:rsidR="00713A04" w:rsidRPr="00457A2E" w:rsidRDefault="00713A04" w:rsidP="00713A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AB685F" w14:textId="7DF36932" w:rsidR="00713A04" w:rsidRPr="00457A2E" w:rsidRDefault="00713A04" w:rsidP="00713A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A2E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 </w:t>
      </w:r>
      <w:r w:rsidRPr="00457A2E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457A2E">
        <w:rPr>
          <w:rFonts w:ascii="Times New Roman" w:hAnsi="Times New Roman" w:cs="Times New Roman"/>
          <w:sz w:val="24"/>
          <w:szCs w:val="24"/>
        </w:rPr>
        <w:tab/>
      </w:r>
    </w:p>
    <w:p w14:paraId="55CFA867" w14:textId="6B0EA3D8" w:rsidR="00713A04" w:rsidRPr="00457A2E" w:rsidRDefault="00713A04" w:rsidP="00713A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A2E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Martin </w:t>
      </w:r>
      <w:proofErr w:type="spellStart"/>
      <w:r>
        <w:rPr>
          <w:rFonts w:ascii="Times New Roman" w:hAnsi="Times New Roman" w:cs="Times New Roman"/>
          <w:sz w:val="24"/>
          <w:szCs w:val="24"/>
        </w:rPr>
        <w:t>Petík</w:t>
      </w:r>
      <w:proofErr w:type="spellEnd"/>
      <w:r>
        <w:rPr>
          <w:rFonts w:ascii="Times New Roman" w:hAnsi="Times New Roman" w:cs="Times New Roman"/>
          <w:sz w:val="24"/>
          <w:szCs w:val="24"/>
        </w:rPr>
        <w:t>, BBA</w:t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</w:p>
    <w:p w14:paraId="1A7C517C" w14:textId="495779B2" w:rsidR="00713A04" w:rsidRPr="00457A2E" w:rsidRDefault="00713A04" w:rsidP="00713A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457A2E">
        <w:rPr>
          <w:rFonts w:ascii="Times New Roman" w:hAnsi="Times New Roman" w:cs="Times New Roman"/>
          <w:sz w:val="24"/>
          <w:szCs w:val="24"/>
        </w:rPr>
        <w:t xml:space="preserve">     starosta  </w:t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</w:r>
      <w:r w:rsidRPr="00457A2E">
        <w:rPr>
          <w:rFonts w:ascii="Times New Roman" w:hAnsi="Times New Roman" w:cs="Times New Roman"/>
          <w:sz w:val="24"/>
          <w:szCs w:val="24"/>
        </w:rPr>
        <w:tab/>
        <w:t xml:space="preserve">          </w:t>
      </w:r>
    </w:p>
    <w:p w14:paraId="2E4EC243" w14:textId="77777777" w:rsidR="00713A04" w:rsidRPr="00457A2E" w:rsidRDefault="00713A04" w:rsidP="00713A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E0B9A9" w14:textId="77777777" w:rsidR="00713A04" w:rsidRPr="00457A2E" w:rsidRDefault="00713A04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9FF845" w14:textId="77777777" w:rsidR="00DE7938" w:rsidRPr="00457A2E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0437F9" w14:textId="77777777" w:rsidR="00DE7938" w:rsidRPr="00457A2E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DD813D" w14:textId="77777777" w:rsidR="00DE7938" w:rsidRPr="00457A2E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6F8639" w14:textId="77777777" w:rsidR="00DE7938" w:rsidRPr="00457A2E" w:rsidRDefault="00DE7938" w:rsidP="00DE7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3FB6EE" w14:textId="77777777" w:rsidR="00DE7938" w:rsidRPr="00457A2E" w:rsidRDefault="00DE7938" w:rsidP="0044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D59442" w14:textId="77777777" w:rsidR="009F597E" w:rsidRPr="00457A2E" w:rsidRDefault="009F597E" w:rsidP="0044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A56A71" w14:textId="77777777" w:rsidR="009F597E" w:rsidRPr="00457A2E" w:rsidRDefault="009F597E" w:rsidP="0044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F128F2" w14:textId="77777777" w:rsidR="009F597E" w:rsidRPr="00457A2E" w:rsidRDefault="009F597E" w:rsidP="0044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83099E" w14:textId="77777777" w:rsidR="009F597E" w:rsidRPr="00457A2E" w:rsidRDefault="009F597E" w:rsidP="0044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F597E" w:rsidRPr="00457A2E" w:rsidSect="005C0E80">
      <w:footerReference w:type="default" r:id="rId8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CB3686" w14:textId="77777777" w:rsidR="008F07C8" w:rsidRDefault="008F07C8" w:rsidP="00FC6274">
      <w:pPr>
        <w:spacing w:after="0" w:line="240" w:lineRule="auto"/>
      </w:pPr>
      <w:r>
        <w:separator/>
      </w:r>
    </w:p>
  </w:endnote>
  <w:endnote w:type="continuationSeparator" w:id="0">
    <w:p w14:paraId="76ABE069" w14:textId="77777777" w:rsidR="008F07C8" w:rsidRDefault="008F07C8" w:rsidP="00FC6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714689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5218DB1" w14:textId="6A00804E" w:rsidR="008C5776" w:rsidRPr="005638D9" w:rsidRDefault="008C5776">
        <w:pPr>
          <w:pStyle w:val="Pta"/>
          <w:jc w:val="center"/>
          <w:rPr>
            <w:rFonts w:ascii="Times New Roman" w:hAnsi="Times New Roman" w:cs="Times New Roman"/>
          </w:rPr>
        </w:pPr>
        <w:r w:rsidRPr="005638D9">
          <w:rPr>
            <w:rFonts w:ascii="Times New Roman" w:hAnsi="Times New Roman" w:cs="Times New Roman"/>
          </w:rPr>
          <w:fldChar w:fldCharType="begin"/>
        </w:r>
        <w:r w:rsidRPr="005638D9">
          <w:rPr>
            <w:rFonts w:ascii="Times New Roman" w:hAnsi="Times New Roman" w:cs="Times New Roman"/>
          </w:rPr>
          <w:instrText>PAGE   \* MERGEFORMAT</w:instrText>
        </w:r>
        <w:r w:rsidRPr="005638D9">
          <w:rPr>
            <w:rFonts w:ascii="Times New Roman" w:hAnsi="Times New Roman" w:cs="Times New Roman"/>
          </w:rPr>
          <w:fldChar w:fldCharType="separate"/>
        </w:r>
        <w:r w:rsidR="005A2E58">
          <w:rPr>
            <w:rFonts w:ascii="Times New Roman" w:hAnsi="Times New Roman" w:cs="Times New Roman"/>
            <w:noProof/>
          </w:rPr>
          <w:t>9</w:t>
        </w:r>
        <w:r w:rsidRPr="005638D9">
          <w:rPr>
            <w:rFonts w:ascii="Times New Roman" w:hAnsi="Times New Roman" w:cs="Times New Roman"/>
          </w:rPr>
          <w:fldChar w:fldCharType="end"/>
        </w:r>
      </w:p>
    </w:sdtContent>
  </w:sdt>
  <w:p w14:paraId="0B489CEB" w14:textId="77777777" w:rsidR="008C5776" w:rsidRDefault="008C577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91151E" w14:textId="77777777" w:rsidR="008F07C8" w:rsidRDefault="008F07C8" w:rsidP="00FC6274">
      <w:pPr>
        <w:spacing w:after="0" w:line="240" w:lineRule="auto"/>
      </w:pPr>
      <w:r>
        <w:separator/>
      </w:r>
    </w:p>
  </w:footnote>
  <w:footnote w:type="continuationSeparator" w:id="0">
    <w:p w14:paraId="581037E9" w14:textId="77777777" w:rsidR="008F07C8" w:rsidRDefault="008F07C8" w:rsidP="00FC62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610C8"/>
    <w:multiLevelType w:val="hybridMultilevel"/>
    <w:tmpl w:val="28324B16"/>
    <w:lvl w:ilvl="0" w:tplc="2D90787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6472C712">
      <w:start w:val="1"/>
      <w:numFmt w:val="lowerLetter"/>
      <w:lvlText w:val="%2."/>
      <w:lvlJc w:val="left"/>
      <w:pPr>
        <w:ind w:left="1440" w:hanging="360"/>
      </w:pPr>
      <w:rPr>
        <w:i w:val="0"/>
        <w:iCs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D3C4C"/>
    <w:multiLevelType w:val="hybridMultilevel"/>
    <w:tmpl w:val="D7F2F4F0"/>
    <w:lvl w:ilvl="0" w:tplc="2D90787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i w:val="0"/>
        <w:iCs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D0F56"/>
    <w:multiLevelType w:val="hybridMultilevel"/>
    <w:tmpl w:val="08E6A3F2"/>
    <w:lvl w:ilvl="0" w:tplc="229AC9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463A7F"/>
    <w:multiLevelType w:val="hybridMultilevel"/>
    <w:tmpl w:val="660A0AA2"/>
    <w:lvl w:ilvl="0" w:tplc="B17458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B7310"/>
    <w:multiLevelType w:val="hybridMultilevel"/>
    <w:tmpl w:val="E890913E"/>
    <w:lvl w:ilvl="0" w:tplc="229AC9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765495"/>
    <w:multiLevelType w:val="hybridMultilevel"/>
    <w:tmpl w:val="BA002E24"/>
    <w:lvl w:ilvl="0" w:tplc="5A88AD0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BA38999A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563A7F"/>
    <w:multiLevelType w:val="hybridMultilevel"/>
    <w:tmpl w:val="C66CBD5C"/>
    <w:lvl w:ilvl="0" w:tplc="EDC8906E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6074CF"/>
    <w:multiLevelType w:val="hybridMultilevel"/>
    <w:tmpl w:val="56A8DA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E4A6A"/>
    <w:multiLevelType w:val="hybridMultilevel"/>
    <w:tmpl w:val="F796EF4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02A5F50"/>
    <w:multiLevelType w:val="hybridMultilevel"/>
    <w:tmpl w:val="9D1CD8BC"/>
    <w:lvl w:ilvl="0" w:tplc="5A88AD0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92090FA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F0C33"/>
    <w:multiLevelType w:val="hybridMultilevel"/>
    <w:tmpl w:val="134207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07403B"/>
    <w:multiLevelType w:val="hybridMultilevel"/>
    <w:tmpl w:val="0A9AF980"/>
    <w:lvl w:ilvl="0" w:tplc="229AC9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C93590"/>
    <w:multiLevelType w:val="hybridMultilevel"/>
    <w:tmpl w:val="016AC14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5B7C91"/>
    <w:multiLevelType w:val="hybridMultilevel"/>
    <w:tmpl w:val="345276C2"/>
    <w:lvl w:ilvl="0" w:tplc="2D90787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928" w:hanging="360"/>
      </w:pPr>
      <w:rPr>
        <w:i w:val="0"/>
        <w:iCs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8C1744"/>
    <w:multiLevelType w:val="hybridMultilevel"/>
    <w:tmpl w:val="A23C856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CA0853"/>
    <w:multiLevelType w:val="hybridMultilevel"/>
    <w:tmpl w:val="0096DE8C"/>
    <w:lvl w:ilvl="0" w:tplc="041B0017">
      <w:start w:val="1"/>
      <w:numFmt w:val="lowerLetter"/>
      <w:lvlText w:val="%1)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67493777"/>
    <w:multiLevelType w:val="hybridMultilevel"/>
    <w:tmpl w:val="7EC85D6A"/>
    <w:lvl w:ilvl="0" w:tplc="2D9078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A90723"/>
    <w:multiLevelType w:val="hybridMultilevel"/>
    <w:tmpl w:val="33E07DEC"/>
    <w:lvl w:ilvl="0" w:tplc="70F030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37509B"/>
    <w:multiLevelType w:val="hybridMultilevel"/>
    <w:tmpl w:val="26C49CFC"/>
    <w:lvl w:ilvl="0" w:tplc="4FAE5E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644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3556A4"/>
    <w:multiLevelType w:val="hybridMultilevel"/>
    <w:tmpl w:val="3C26DE4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AC5A93"/>
    <w:multiLevelType w:val="hybridMultilevel"/>
    <w:tmpl w:val="FED60494"/>
    <w:lvl w:ilvl="0" w:tplc="4FAE5E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644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16"/>
  </w:num>
  <w:num w:numId="5">
    <w:abstractNumId w:val="13"/>
  </w:num>
  <w:num w:numId="6">
    <w:abstractNumId w:val="5"/>
  </w:num>
  <w:num w:numId="7">
    <w:abstractNumId w:val="12"/>
  </w:num>
  <w:num w:numId="8">
    <w:abstractNumId w:val="18"/>
  </w:num>
  <w:num w:numId="9">
    <w:abstractNumId w:val="11"/>
  </w:num>
  <w:num w:numId="10">
    <w:abstractNumId w:val="19"/>
  </w:num>
  <w:num w:numId="11">
    <w:abstractNumId w:val="0"/>
  </w:num>
  <w:num w:numId="12">
    <w:abstractNumId w:val="15"/>
  </w:num>
  <w:num w:numId="13">
    <w:abstractNumId w:val="9"/>
  </w:num>
  <w:num w:numId="14">
    <w:abstractNumId w:val="14"/>
  </w:num>
  <w:num w:numId="15">
    <w:abstractNumId w:val="20"/>
  </w:num>
  <w:num w:numId="16">
    <w:abstractNumId w:val="1"/>
  </w:num>
  <w:num w:numId="17">
    <w:abstractNumId w:val="4"/>
  </w:num>
  <w:num w:numId="18">
    <w:abstractNumId w:val="2"/>
  </w:num>
  <w:num w:numId="19">
    <w:abstractNumId w:val="3"/>
  </w:num>
  <w:num w:numId="20">
    <w:abstractNumId w:val="7"/>
  </w:num>
  <w:num w:numId="21">
    <w:abstractNumId w:val="1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domír Babiak">
    <w15:presenceInfo w15:providerId="AD" w15:userId="S::radomir@dokumentypreobce.onmicrosoft.com::d04f08d7-5394-4dba-a6b4-5fa2c217fc9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D"/>
    <w:rsid w:val="0002082E"/>
    <w:rsid w:val="00032D86"/>
    <w:rsid w:val="00034E71"/>
    <w:rsid w:val="00055567"/>
    <w:rsid w:val="00077F22"/>
    <w:rsid w:val="00096355"/>
    <w:rsid w:val="000B2F6A"/>
    <w:rsid w:val="000C4493"/>
    <w:rsid w:val="000C6BD9"/>
    <w:rsid w:val="000E63DF"/>
    <w:rsid w:val="000F2E58"/>
    <w:rsid w:val="000F7DA8"/>
    <w:rsid w:val="0010753E"/>
    <w:rsid w:val="0012281C"/>
    <w:rsid w:val="00133B02"/>
    <w:rsid w:val="0016349B"/>
    <w:rsid w:val="001675A7"/>
    <w:rsid w:val="001737E7"/>
    <w:rsid w:val="00173FE1"/>
    <w:rsid w:val="00175E83"/>
    <w:rsid w:val="00176C0E"/>
    <w:rsid w:val="001D6804"/>
    <w:rsid w:val="001D6D30"/>
    <w:rsid w:val="001E3285"/>
    <w:rsid w:val="001E6707"/>
    <w:rsid w:val="001F091C"/>
    <w:rsid w:val="00200745"/>
    <w:rsid w:val="00206741"/>
    <w:rsid w:val="00213D5E"/>
    <w:rsid w:val="0022391B"/>
    <w:rsid w:val="00243DD1"/>
    <w:rsid w:val="00243FB0"/>
    <w:rsid w:val="00264D56"/>
    <w:rsid w:val="00267B3A"/>
    <w:rsid w:val="002742CC"/>
    <w:rsid w:val="00274961"/>
    <w:rsid w:val="00282BE2"/>
    <w:rsid w:val="0029156C"/>
    <w:rsid w:val="0029559A"/>
    <w:rsid w:val="00296244"/>
    <w:rsid w:val="002A0EC1"/>
    <w:rsid w:val="002B2852"/>
    <w:rsid w:val="002B2AB1"/>
    <w:rsid w:val="002D6A3E"/>
    <w:rsid w:val="002D719F"/>
    <w:rsid w:val="002E7473"/>
    <w:rsid w:val="002F38AE"/>
    <w:rsid w:val="003155B5"/>
    <w:rsid w:val="00321DA0"/>
    <w:rsid w:val="0034723F"/>
    <w:rsid w:val="00354C39"/>
    <w:rsid w:val="0035610A"/>
    <w:rsid w:val="00371B57"/>
    <w:rsid w:val="00395470"/>
    <w:rsid w:val="00395520"/>
    <w:rsid w:val="003A43AB"/>
    <w:rsid w:val="003C4D1A"/>
    <w:rsid w:val="003D0307"/>
    <w:rsid w:val="003D4466"/>
    <w:rsid w:val="003D5A56"/>
    <w:rsid w:val="003D6930"/>
    <w:rsid w:val="003D76FC"/>
    <w:rsid w:val="003E547C"/>
    <w:rsid w:val="003E670F"/>
    <w:rsid w:val="004006C9"/>
    <w:rsid w:val="00402EE8"/>
    <w:rsid w:val="00410716"/>
    <w:rsid w:val="00425972"/>
    <w:rsid w:val="00441F2D"/>
    <w:rsid w:val="00446306"/>
    <w:rsid w:val="00457A2E"/>
    <w:rsid w:val="004629BE"/>
    <w:rsid w:val="004816EF"/>
    <w:rsid w:val="00492552"/>
    <w:rsid w:val="0049590E"/>
    <w:rsid w:val="004A6609"/>
    <w:rsid w:val="00501954"/>
    <w:rsid w:val="00525476"/>
    <w:rsid w:val="00527891"/>
    <w:rsid w:val="00536163"/>
    <w:rsid w:val="00541A96"/>
    <w:rsid w:val="00542FB3"/>
    <w:rsid w:val="00552370"/>
    <w:rsid w:val="005638A6"/>
    <w:rsid w:val="005638D9"/>
    <w:rsid w:val="00566C4F"/>
    <w:rsid w:val="00567B90"/>
    <w:rsid w:val="00585689"/>
    <w:rsid w:val="005926D3"/>
    <w:rsid w:val="005A2E58"/>
    <w:rsid w:val="005C0E80"/>
    <w:rsid w:val="005D3ACB"/>
    <w:rsid w:val="005E1771"/>
    <w:rsid w:val="005F09E7"/>
    <w:rsid w:val="005F458A"/>
    <w:rsid w:val="00610CDA"/>
    <w:rsid w:val="00611FA5"/>
    <w:rsid w:val="00620DD1"/>
    <w:rsid w:val="0063337C"/>
    <w:rsid w:val="00635674"/>
    <w:rsid w:val="00641CB2"/>
    <w:rsid w:val="006423FD"/>
    <w:rsid w:val="006573DC"/>
    <w:rsid w:val="0066034B"/>
    <w:rsid w:val="00666765"/>
    <w:rsid w:val="006840FF"/>
    <w:rsid w:val="006D6E02"/>
    <w:rsid w:val="006F13B5"/>
    <w:rsid w:val="006F228B"/>
    <w:rsid w:val="00700612"/>
    <w:rsid w:val="00700CDD"/>
    <w:rsid w:val="00706429"/>
    <w:rsid w:val="00706D72"/>
    <w:rsid w:val="00706E3E"/>
    <w:rsid w:val="00713A04"/>
    <w:rsid w:val="0073003A"/>
    <w:rsid w:val="00735512"/>
    <w:rsid w:val="00747366"/>
    <w:rsid w:val="00747AE8"/>
    <w:rsid w:val="007619D0"/>
    <w:rsid w:val="0076772D"/>
    <w:rsid w:val="007A317D"/>
    <w:rsid w:val="007A64EA"/>
    <w:rsid w:val="007A66E9"/>
    <w:rsid w:val="007B0DC2"/>
    <w:rsid w:val="007C03BE"/>
    <w:rsid w:val="007E3E9A"/>
    <w:rsid w:val="007E6981"/>
    <w:rsid w:val="007F3994"/>
    <w:rsid w:val="00816F0B"/>
    <w:rsid w:val="00832CAF"/>
    <w:rsid w:val="00855439"/>
    <w:rsid w:val="00884700"/>
    <w:rsid w:val="008A70F9"/>
    <w:rsid w:val="008B3B8D"/>
    <w:rsid w:val="008B51A4"/>
    <w:rsid w:val="008B53EA"/>
    <w:rsid w:val="008C486D"/>
    <w:rsid w:val="008C5776"/>
    <w:rsid w:val="008F07C8"/>
    <w:rsid w:val="00910E49"/>
    <w:rsid w:val="00925877"/>
    <w:rsid w:val="0093181D"/>
    <w:rsid w:val="0093323F"/>
    <w:rsid w:val="00933368"/>
    <w:rsid w:val="00942CA3"/>
    <w:rsid w:val="00957756"/>
    <w:rsid w:val="009605A0"/>
    <w:rsid w:val="009605B5"/>
    <w:rsid w:val="00964A4A"/>
    <w:rsid w:val="009760D9"/>
    <w:rsid w:val="00992969"/>
    <w:rsid w:val="009A2E2A"/>
    <w:rsid w:val="009B1BF2"/>
    <w:rsid w:val="009C39C4"/>
    <w:rsid w:val="009C4F21"/>
    <w:rsid w:val="009C5958"/>
    <w:rsid w:val="009E0F5A"/>
    <w:rsid w:val="009F0E0B"/>
    <w:rsid w:val="009F597E"/>
    <w:rsid w:val="00A0095A"/>
    <w:rsid w:val="00A05DED"/>
    <w:rsid w:val="00A07C61"/>
    <w:rsid w:val="00A462CC"/>
    <w:rsid w:val="00A47A1E"/>
    <w:rsid w:val="00A54154"/>
    <w:rsid w:val="00A56F88"/>
    <w:rsid w:val="00A61DBA"/>
    <w:rsid w:val="00A7391C"/>
    <w:rsid w:val="00A74DB6"/>
    <w:rsid w:val="00A8031E"/>
    <w:rsid w:val="00A8691E"/>
    <w:rsid w:val="00AC3609"/>
    <w:rsid w:val="00AC3C5C"/>
    <w:rsid w:val="00AD1BBE"/>
    <w:rsid w:val="00AF35A2"/>
    <w:rsid w:val="00B057A0"/>
    <w:rsid w:val="00B138E9"/>
    <w:rsid w:val="00B13A94"/>
    <w:rsid w:val="00B24ACB"/>
    <w:rsid w:val="00B355C7"/>
    <w:rsid w:val="00B401D3"/>
    <w:rsid w:val="00B404FD"/>
    <w:rsid w:val="00B664C7"/>
    <w:rsid w:val="00B6702B"/>
    <w:rsid w:val="00B7095C"/>
    <w:rsid w:val="00B750A9"/>
    <w:rsid w:val="00B824E7"/>
    <w:rsid w:val="00B91F9B"/>
    <w:rsid w:val="00BC19C9"/>
    <w:rsid w:val="00BC7597"/>
    <w:rsid w:val="00BD194F"/>
    <w:rsid w:val="00BE4D7C"/>
    <w:rsid w:val="00BF4363"/>
    <w:rsid w:val="00C14099"/>
    <w:rsid w:val="00C20F2A"/>
    <w:rsid w:val="00C46B91"/>
    <w:rsid w:val="00C4746D"/>
    <w:rsid w:val="00C530A8"/>
    <w:rsid w:val="00C53786"/>
    <w:rsid w:val="00C53FB6"/>
    <w:rsid w:val="00C555A3"/>
    <w:rsid w:val="00C922D2"/>
    <w:rsid w:val="00C9399E"/>
    <w:rsid w:val="00CB3E73"/>
    <w:rsid w:val="00CD40E1"/>
    <w:rsid w:val="00CE2AD9"/>
    <w:rsid w:val="00D07A4A"/>
    <w:rsid w:val="00D27ACB"/>
    <w:rsid w:val="00D31A12"/>
    <w:rsid w:val="00D53571"/>
    <w:rsid w:val="00D551AF"/>
    <w:rsid w:val="00D73B74"/>
    <w:rsid w:val="00D8743E"/>
    <w:rsid w:val="00D96E62"/>
    <w:rsid w:val="00DA4A0E"/>
    <w:rsid w:val="00DC2754"/>
    <w:rsid w:val="00DE7938"/>
    <w:rsid w:val="00DF7877"/>
    <w:rsid w:val="00DF7EDC"/>
    <w:rsid w:val="00E0344E"/>
    <w:rsid w:val="00E04E60"/>
    <w:rsid w:val="00E13606"/>
    <w:rsid w:val="00E177AA"/>
    <w:rsid w:val="00E51E26"/>
    <w:rsid w:val="00E53951"/>
    <w:rsid w:val="00E55F3E"/>
    <w:rsid w:val="00E62CCE"/>
    <w:rsid w:val="00E64639"/>
    <w:rsid w:val="00E87D5E"/>
    <w:rsid w:val="00E950EC"/>
    <w:rsid w:val="00E95B58"/>
    <w:rsid w:val="00EB2294"/>
    <w:rsid w:val="00EB3673"/>
    <w:rsid w:val="00EC2B8D"/>
    <w:rsid w:val="00EC5F74"/>
    <w:rsid w:val="00ED63D1"/>
    <w:rsid w:val="00F03515"/>
    <w:rsid w:val="00F27210"/>
    <w:rsid w:val="00F314F5"/>
    <w:rsid w:val="00F33274"/>
    <w:rsid w:val="00F35B10"/>
    <w:rsid w:val="00F409DD"/>
    <w:rsid w:val="00F43A23"/>
    <w:rsid w:val="00F63875"/>
    <w:rsid w:val="00F7358E"/>
    <w:rsid w:val="00F771A5"/>
    <w:rsid w:val="00F911A7"/>
    <w:rsid w:val="00F97CA0"/>
    <w:rsid w:val="00FC6274"/>
    <w:rsid w:val="00FC7A9A"/>
    <w:rsid w:val="00FD6135"/>
    <w:rsid w:val="00FF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7D02E"/>
  <w15:docId w15:val="{E79D46AA-895A-4AF3-83DB-F6D24C2DF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Table of contents numbered,Tabuľka,body,Odsek zoznamu2"/>
    <w:basedOn w:val="Normlny"/>
    <w:link w:val="OdsekzoznamuChar"/>
    <w:uiPriority w:val="34"/>
    <w:qFormat/>
    <w:rsid w:val="009F597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sk-SK"/>
    </w:rPr>
  </w:style>
  <w:style w:type="paragraph" w:styleId="Nzov">
    <w:name w:val="Title"/>
    <w:basedOn w:val="Normlny"/>
    <w:link w:val="NzovChar"/>
    <w:qFormat/>
    <w:rsid w:val="009F597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character" w:customStyle="1" w:styleId="NzovChar">
    <w:name w:val="Názov Char"/>
    <w:basedOn w:val="Predvolenpsmoodseku"/>
    <w:link w:val="Nzov"/>
    <w:rsid w:val="009F597E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paragraph" w:customStyle="1" w:styleId="Default">
    <w:name w:val="Default"/>
    <w:rsid w:val="009F59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kaznakomentr">
    <w:name w:val="annotation reference"/>
    <w:uiPriority w:val="99"/>
    <w:unhideWhenUsed/>
    <w:rsid w:val="009F597E"/>
    <w:rPr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FC62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6274"/>
  </w:style>
  <w:style w:type="paragraph" w:styleId="Pta">
    <w:name w:val="footer"/>
    <w:basedOn w:val="Normlny"/>
    <w:link w:val="PtaChar"/>
    <w:uiPriority w:val="99"/>
    <w:unhideWhenUsed/>
    <w:rsid w:val="00FC62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C6274"/>
  </w:style>
  <w:style w:type="paragraph" w:styleId="Textpoznmkypodiarou">
    <w:name w:val="footnote text"/>
    <w:basedOn w:val="Normlny"/>
    <w:link w:val="TextpoznmkypodiarouChar"/>
    <w:uiPriority w:val="99"/>
    <w:unhideWhenUsed/>
    <w:rsid w:val="00D8743E"/>
    <w:pPr>
      <w:spacing w:after="0" w:line="240" w:lineRule="auto"/>
    </w:pPr>
    <w:rPr>
      <w:rFonts w:ascii="Cambria" w:eastAsia="Times New Roman" w:hAnsi="Cambria" w:cs="Times New Roman"/>
      <w:sz w:val="24"/>
      <w:szCs w:val="24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D8743E"/>
    <w:rPr>
      <w:rFonts w:ascii="Cambria" w:eastAsia="Times New Roman" w:hAnsi="Cambria" w:cs="Times New Roman"/>
      <w:sz w:val="24"/>
      <w:szCs w:val="24"/>
      <w:lang w:eastAsia="sk-SK"/>
    </w:rPr>
  </w:style>
  <w:style w:type="character" w:styleId="Odkaznapoznmkupodiarou">
    <w:name w:val="footnote reference"/>
    <w:uiPriority w:val="99"/>
    <w:unhideWhenUsed/>
    <w:rsid w:val="00D8743E"/>
    <w:rPr>
      <w:vertAlign w:val="superscript"/>
    </w:rPr>
  </w:style>
  <w:style w:type="character" w:customStyle="1" w:styleId="OdsekzoznamuChar">
    <w:name w:val="Odsek zoznamu Char"/>
    <w:aliases w:val="Table of contents numbered Char,Tabuľka Char,body Char,Odsek zoznamu2 Char"/>
    <w:link w:val="Odsekzoznamu"/>
    <w:uiPriority w:val="34"/>
    <w:locked/>
    <w:rsid w:val="00D8743E"/>
    <w:rPr>
      <w:rFonts w:ascii="Calibri" w:eastAsia="Times New Roman" w:hAnsi="Calibri" w:cs="Times New Roman"/>
      <w:lang w:eastAsia="sk-SK"/>
    </w:rPr>
  </w:style>
  <w:style w:type="character" w:styleId="PremennHTML">
    <w:name w:val="HTML Variable"/>
    <w:basedOn w:val="Predvolenpsmoodseku"/>
    <w:uiPriority w:val="99"/>
    <w:semiHidden/>
    <w:unhideWhenUsed/>
    <w:rsid w:val="002D6A3E"/>
    <w:rPr>
      <w:i/>
      <w:iCs/>
    </w:rPr>
  </w:style>
  <w:style w:type="character" w:styleId="Hypertextovprepojenie">
    <w:name w:val="Hyperlink"/>
    <w:basedOn w:val="Predvolenpsmoodseku"/>
    <w:uiPriority w:val="99"/>
    <w:semiHidden/>
    <w:unhideWhenUsed/>
    <w:rsid w:val="002D6A3E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314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314F5"/>
    <w:rPr>
      <w:rFonts w:ascii="Segoe UI" w:hAnsi="Segoe UI" w:cs="Segoe UI"/>
      <w:sz w:val="18"/>
      <w:szCs w:val="18"/>
    </w:rPr>
  </w:style>
  <w:style w:type="paragraph" w:styleId="Textkomentra">
    <w:name w:val="annotation text"/>
    <w:basedOn w:val="Normlny"/>
    <w:link w:val="TextkomentraChar"/>
    <w:unhideWhenUsed/>
    <w:rsid w:val="00585689"/>
    <w:pPr>
      <w:spacing w:after="200" w:line="240" w:lineRule="auto"/>
    </w:pPr>
    <w:rPr>
      <w:rFonts w:ascii="Cambria" w:eastAsia="Times New Roman" w:hAnsi="Cambria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rsid w:val="00585689"/>
    <w:rPr>
      <w:rFonts w:ascii="Cambria" w:eastAsia="Times New Roman" w:hAnsi="Cambria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85689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85689"/>
    <w:rPr>
      <w:rFonts w:ascii="Cambria" w:eastAsia="Times New Roman" w:hAnsi="Cambria" w:cs="Times New Roman"/>
      <w:b/>
      <w:bCs/>
      <w:sz w:val="20"/>
      <w:szCs w:val="20"/>
      <w:lang w:eastAsia="sk-SK"/>
    </w:rPr>
  </w:style>
  <w:style w:type="paragraph" w:styleId="Zkladntext">
    <w:name w:val="Body Text"/>
    <w:basedOn w:val="Normlny"/>
    <w:link w:val="ZkladntextChar"/>
    <w:rsid w:val="009605B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9605B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ormlnywebov">
    <w:name w:val="Normal (Web)"/>
    <w:basedOn w:val="Normlny"/>
    <w:uiPriority w:val="99"/>
    <w:unhideWhenUsed/>
    <w:rsid w:val="001D6D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9C4F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40480A-08D1-4757-B7D1-169AFB0C1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2391</Words>
  <Characters>13635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bielak111@gmail.com</dc:creator>
  <cp:keywords/>
  <dc:description/>
  <cp:lastModifiedBy>Miroslav Turčan</cp:lastModifiedBy>
  <cp:revision>3</cp:revision>
  <cp:lastPrinted>2020-12-09T10:41:00Z</cp:lastPrinted>
  <dcterms:created xsi:type="dcterms:W3CDTF">2020-12-09T13:58:00Z</dcterms:created>
  <dcterms:modified xsi:type="dcterms:W3CDTF">2020-12-09T13:58:00Z</dcterms:modified>
</cp:coreProperties>
</file>